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1B46C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="00ED4D13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69635B8A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BBA1D7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03C6D60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3CE586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03E2405" w14:textId="77777777"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3AF87B3B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99C4EBD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C858D5E" w14:textId="77777777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1A8D076C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F627D85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70763580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1EF55B5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55B7AAF0" w14:textId="2FCA4C15" w:rsidR="005A6142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730191" w:rsidRPr="00730191">
        <w:rPr>
          <w:rFonts w:ascii="Cambria" w:hAnsi="Cambria" w:cs="Arial"/>
          <w:bCs/>
          <w:sz w:val="22"/>
        </w:rPr>
        <w:t>w trybie podstawowym bez przeprowadzenia negocjacji</w:t>
      </w:r>
      <w:r w:rsidR="00730191">
        <w:rPr>
          <w:rFonts w:asciiTheme="majorHAnsi" w:hAnsiTheme="majorHAnsi" w:cs="Arial"/>
          <w:bCs/>
          <w:sz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BF5D14">
        <w:rPr>
          <w:rFonts w:ascii="Cambria" w:hAnsi="Cambria" w:cs="Arial"/>
          <w:b/>
          <w:sz w:val="22"/>
          <w:szCs w:val="22"/>
        </w:rPr>
        <w:t>Remont</w:t>
      </w:r>
      <w:r w:rsidR="00442122" w:rsidRPr="00442122">
        <w:rPr>
          <w:rFonts w:ascii="Cambria" w:hAnsi="Cambria" w:cs="Arial"/>
          <w:b/>
          <w:sz w:val="22"/>
          <w:szCs w:val="22"/>
        </w:rPr>
        <w:t xml:space="preserve"> schodów i slipów do transportu kajaków na miejscach biwakowania na terenie Drawieńskiego Parku Narodowego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445C55">
        <w:rPr>
          <w:rFonts w:ascii="Cambria" w:hAnsi="Cambria" w:cs="Arial"/>
          <w:bCs/>
          <w:sz w:val="22"/>
          <w:szCs w:val="22"/>
        </w:rPr>
        <w:t>składamy niniejszym ofertę na:</w:t>
      </w:r>
    </w:p>
    <w:p w14:paraId="0DF42114" w14:textId="11C90A8E" w:rsidR="005320DD" w:rsidRPr="00C01DC8" w:rsidRDefault="005320DD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01DC8">
        <w:rPr>
          <w:rFonts w:ascii="Cambria" w:hAnsi="Cambria" w:cs="Arial"/>
          <w:b/>
          <w:sz w:val="22"/>
          <w:szCs w:val="22"/>
        </w:rPr>
        <w:t xml:space="preserve">PAKIET </w:t>
      </w:r>
      <w:r w:rsidR="00C01DC8">
        <w:rPr>
          <w:rFonts w:ascii="Cambria" w:hAnsi="Cambria" w:cs="Arial"/>
          <w:b/>
          <w:sz w:val="22"/>
          <w:szCs w:val="22"/>
        </w:rPr>
        <w:t>NR</w:t>
      </w:r>
      <w:r w:rsidR="00445C55" w:rsidRPr="00C01DC8">
        <w:rPr>
          <w:rFonts w:ascii="Cambria" w:hAnsi="Cambria" w:cs="Arial"/>
          <w:b/>
          <w:sz w:val="22"/>
          <w:szCs w:val="22"/>
        </w:rPr>
        <w:t xml:space="preserve"> </w:t>
      </w:r>
      <w:r w:rsidRPr="00C01DC8">
        <w:rPr>
          <w:rFonts w:ascii="Cambria" w:hAnsi="Cambria" w:cs="Arial"/>
          <w:b/>
          <w:sz w:val="22"/>
          <w:szCs w:val="22"/>
        </w:rPr>
        <w:t xml:space="preserve">1: </w:t>
      </w:r>
      <w:r w:rsidR="00C01DC8">
        <w:rPr>
          <w:rFonts w:ascii="Cambria" w:hAnsi="Cambria" w:cs="Arial"/>
          <w:b/>
          <w:sz w:val="22"/>
          <w:szCs w:val="22"/>
        </w:rPr>
        <w:t>„</w:t>
      </w:r>
      <w:r w:rsidR="00445C55" w:rsidRPr="00C01DC8">
        <w:rPr>
          <w:rFonts w:ascii="Cambria" w:hAnsi="Cambria" w:cs="Arial"/>
          <w:b/>
          <w:sz w:val="22"/>
          <w:szCs w:val="22"/>
        </w:rPr>
        <w:t xml:space="preserve">Remont schodów i slipów do transportu kajaków na miejscu biwakowania </w:t>
      </w:r>
      <w:proofErr w:type="spellStart"/>
      <w:r w:rsidR="00445C55" w:rsidRPr="00C01DC8">
        <w:rPr>
          <w:rFonts w:ascii="Cambria" w:hAnsi="Cambria" w:cs="Arial"/>
          <w:b/>
          <w:sz w:val="22"/>
          <w:szCs w:val="22"/>
        </w:rPr>
        <w:t>Drawnik</w:t>
      </w:r>
      <w:proofErr w:type="spellEnd"/>
      <w:r w:rsidR="00C01DC8" w:rsidRPr="00C01DC8">
        <w:rPr>
          <w:rFonts w:ascii="Cambria" w:hAnsi="Cambria" w:cs="Arial"/>
          <w:b/>
          <w:sz w:val="22"/>
          <w:szCs w:val="22"/>
        </w:rPr>
        <w:t xml:space="preserve"> (dz. nr 10/4 obręb Podegrodzie, gmina Drawno).</w:t>
      </w:r>
      <w:r w:rsidR="00C01DC8">
        <w:rPr>
          <w:rFonts w:ascii="Cambria" w:hAnsi="Cambria" w:cs="Arial"/>
          <w:b/>
          <w:sz w:val="22"/>
          <w:szCs w:val="22"/>
        </w:rPr>
        <w:t>”</w:t>
      </w:r>
    </w:p>
    <w:p w14:paraId="5DE45651" w14:textId="77777777" w:rsidR="00FE06BE" w:rsidRPr="00FE06BE" w:rsidRDefault="00FE06BE" w:rsidP="00FE06BE">
      <w:pPr>
        <w:pStyle w:val="Akapitzlist"/>
        <w:numPr>
          <w:ilvl w:val="0"/>
          <w:numId w:val="7"/>
        </w:numPr>
        <w:spacing w:before="120"/>
        <w:jc w:val="both"/>
        <w:rPr>
          <w:ins w:id="0" w:author="Jakub Kosmaczewski" w:date="2024-05-14T10:40:00Z"/>
          <w:rFonts w:ascii="Cambria" w:hAnsi="Cambria" w:cs="Arial"/>
          <w:bCs/>
          <w:sz w:val="22"/>
          <w:szCs w:val="22"/>
        </w:rPr>
      </w:pPr>
      <w:bookmarkStart w:id="1" w:name="_Hlk166575708"/>
      <w:ins w:id="2" w:author="Jakub Kosmaczewski" w:date="2024-05-14T10:40:00Z">
        <w:r w:rsidRPr="00FE06BE">
          <w:rPr>
            <w:rFonts w:ascii="Cambria" w:hAnsi="Cambria" w:cs="Arial"/>
            <w:bCs/>
            <w:sz w:val="22"/>
            <w:szCs w:val="22"/>
          </w:rPr>
          <w:t>Oferujemy wykonanie całości przedmiotu zamówienia za łączną kwotę (ryczałtowe wynagrodzenie) w wysokości:</w:t>
        </w:r>
      </w:ins>
    </w:p>
    <w:p w14:paraId="1BD05737" w14:textId="77777777" w:rsidR="00FE06BE" w:rsidRPr="00FE06BE" w:rsidRDefault="00FE06BE">
      <w:pPr>
        <w:pStyle w:val="Akapitzlist"/>
        <w:spacing w:before="120"/>
        <w:jc w:val="both"/>
        <w:rPr>
          <w:ins w:id="3" w:author="Jakub Kosmaczewski" w:date="2024-05-14T10:40:00Z"/>
          <w:rFonts w:ascii="Cambria" w:hAnsi="Cambria" w:cs="Arial"/>
          <w:bCs/>
          <w:sz w:val="22"/>
          <w:szCs w:val="22"/>
        </w:rPr>
        <w:pPrChange w:id="4" w:author="Jakub Kosmaczewski" w:date="2024-05-14T10:40:00Z">
          <w:pPr>
            <w:pStyle w:val="Akapitzlist"/>
            <w:numPr>
              <w:numId w:val="7"/>
            </w:numPr>
            <w:spacing w:before="120"/>
            <w:ind w:hanging="360"/>
            <w:jc w:val="both"/>
          </w:pPr>
        </w:pPrChange>
      </w:pPr>
    </w:p>
    <w:p w14:paraId="22AEA123" w14:textId="77777777" w:rsidR="00FE06BE" w:rsidRPr="00FE06BE" w:rsidRDefault="00FE06BE">
      <w:pPr>
        <w:pStyle w:val="Akapitzlist"/>
        <w:spacing w:before="120"/>
        <w:jc w:val="both"/>
        <w:rPr>
          <w:ins w:id="5" w:author="Jakub Kosmaczewski" w:date="2024-05-14T10:40:00Z"/>
          <w:rFonts w:ascii="Cambria" w:hAnsi="Cambria" w:cs="Arial"/>
          <w:bCs/>
          <w:sz w:val="22"/>
          <w:szCs w:val="22"/>
        </w:rPr>
        <w:pPrChange w:id="6" w:author="Jakub Kosmaczewski" w:date="2024-05-14T10:40:00Z">
          <w:pPr>
            <w:pStyle w:val="Akapitzlist"/>
            <w:numPr>
              <w:numId w:val="7"/>
            </w:numPr>
            <w:spacing w:before="120"/>
            <w:ind w:hanging="360"/>
            <w:jc w:val="both"/>
          </w:pPr>
        </w:pPrChange>
      </w:pPr>
      <w:ins w:id="7" w:author="Jakub Kosmaczewski" w:date="2024-05-14T10:40:00Z">
        <w:r w:rsidRPr="00FE06BE">
          <w:rPr>
            <w:rFonts w:ascii="Cambria" w:hAnsi="Cambria" w:cs="Arial"/>
            <w:bCs/>
            <w:sz w:val="22"/>
            <w:szCs w:val="22"/>
          </w:rPr>
          <w:t>Netto:………………………………………………………………………zł</w:t>
        </w:r>
      </w:ins>
    </w:p>
    <w:p w14:paraId="2068927C" w14:textId="1411ED31" w:rsidR="00FE06BE" w:rsidRPr="00FE06BE" w:rsidRDefault="00FE06BE">
      <w:pPr>
        <w:pStyle w:val="Akapitzlist"/>
        <w:spacing w:before="120"/>
        <w:jc w:val="both"/>
        <w:rPr>
          <w:ins w:id="8" w:author="Jakub Kosmaczewski" w:date="2024-05-14T10:40:00Z"/>
          <w:rFonts w:ascii="Cambria" w:hAnsi="Cambria" w:cs="Arial"/>
          <w:bCs/>
          <w:sz w:val="22"/>
          <w:szCs w:val="22"/>
        </w:rPr>
        <w:pPrChange w:id="9" w:author="Jakub Kosmaczewski" w:date="2024-05-14T10:40:00Z">
          <w:pPr>
            <w:pStyle w:val="Akapitzlist"/>
            <w:numPr>
              <w:numId w:val="7"/>
            </w:numPr>
            <w:spacing w:before="120"/>
            <w:ind w:hanging="360"/>
            <w:jc w:val="both"/>
          </w:pPr>
        </w:pPrChange>
      </w:pPr>
      <w:ins w:id="10" w:author="Jakub Kosmaczewski" w:date="2024-05-14T10:40:00Z">
        <w:r w:rsidRPr="00FE06BE">
          <w:rPr>
            <w:rFonts w:ascii="Cambria" w:hAnsi="Cambria" w:cs="Arial"/>
            <w:bCs/>
            <w:sz w:val="22"/>
            <w:szCs w:val="22"/>
          </w:rPr>
          <w:t>Stawka podatku VAT: ...... %</w:t>
        </w:r>
      </w:ins>
    </w:p>
    <w:p w14:paraId="66C85F8F" w14:textId="13DA8E21" w:rsidR="00FE06BE" w:rsidRPr="00FE06BE" w:rsidDel="00B21371" w:rsidRDefault="00FE06BE">
      <w:pPr>
        <w:pStyle w:val="Akapitzlist"/>
        <w:spacing w:before="120"/>
        <w:jc w:val="both"/>
        <w:rPr>
          <w:ins w:id="11" w:author="Jakub Kosmaczewski" w:date="2024-05-14T10:40:00Z"/>
          <w:del w:id="12" w:author="Paweł Jackiewicz" w:date="2024-05-14T13:48:00Z"/>
          <w:rFonts w:ascii="Cambria" w:hAnsi="Cambria" w:cs="Arial"/>
          <w:bCs/>
          <w:sz w:val="22"/>
          <w:szCs w:val="22"/>
        </w:rPr>
        <w:pPrChange w:id="13" w:author="Jakub Kosmaczewski" w:date="2024-05-14T10:40:00Z">
          <w:pPr>
            <w:pStyle w:val="Akapitzlist"/>
            <w:numPr>
              <w:numId w:val="7"/>
            </w:numPr>
            <w:spacing w:before="120"/>
            <w:ind w:hanging="360"/>
            <w:jc w:val="both"/>
          </w:pPr>
        </w:pPrChange>
      </w:pPr>
      <w:ins w:id="14" w:author="Jakub Kosmaczewski" w:date="2024-05-14T10:40:00Z">
        <w:r w:rsidRPr="00FE06BE">
          <w:rPr>
            <w:rFonts w:ascii="Cambria" w:hAnsi="Cambria" w:cs="Arial"/>
            <w:bCs/>
            <w:sz w:val="22"/>
            <w:szCs w:val="22"/>
          </w:rPr>
          <w:t>Brutto (wraz z podatkiem VAT): .................................................... zł</w:t>
        </w:r>
      </w:ins>
    </w:p>
    <w:bookmarkEnd w:id="1"/>
    <w:p w14:paraId="02259D26" w14:textId="3A760D2D" w:rsidR="005A6142" w:rsidRPr="00B21371" w:rsidRDefault="005A6142">
      <w:pPr>
        <w:pStyle w:val="Akapitzlist"/>
        <w:spacing w:before="120"/>
        <w:jc w:val="both"/>
        <w:pPrChange w:id="15" w:author="Paweł Jackiewicz" w:date="2024-05-14T13:48:00Z">
          <w:pPr>
            <w:pStyle w:val="Akapitzlist"/>
            <w:numPr>
              <w:numId w:val="7"/>
            </w:numPr>
            <w:spacing w:before="120"/>
            <w:ind w:hanging="360"/>
            <w:jc w:val="both"/>
          </w:pPr>
        </w:pPrChange>
      </w:pPr>
      <w:del w:id="16" w:author="Jakub Kosmaczewski" w:date="2024-05-14T10:40:00Z">
        <w:r w:rsidRPr="00B21371" w:rsidDel="00FE06BE">
          <w:delText>Za wykonanie przedmiotu zamówienia w tym Pakiecie oferujemy następujące wynagrodzenie brutto: _______________________________</w:delText>
        </w:r>
        <w:r w:rsidR="00C01DC8" w:rsidRPr="00B21371" w:rsidDel="00FE06BE">
          <w:delText>____________________________PLN (słownie……………………………………………………………………………………………………………………)</w:delText>
        </w:r>
      </w:del>
      <w:del w:id="17" w:author="Jakub Kosmaczewski" w:date="2024-05-14T10:42:00Z">
        <w:r w:rsidRPr="00B21371" w:rsidDel="00FE06BE">
          <w:delText xml:space="preserve"> </w:delText>
        </w:r>
      </w:del>
    </w:p>
    <w:p w14:paraId="780A6AC1" w14:textId="54A8CC87" w:rsidR="00A8352F" w:rsidRPr="00A25B56" w:rsidRDefault="005A6142" w:rsidP="00A25B56">
      <w:pPr>
        <w:pStyle w:val="Akapitzlist"/>
        <w:numPr>
          <w:ilvl w:val="0"/>
          <w:numId w:val="7"/>
        </w:num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A25B56">
        <w:rPr>
          <w:rFonts w:ascii="Cambria" w:hAnsi="Cambria" w:cs="Arial"/>
          <w:bCs/>
          <w:sz w:val="22"/>
          <w:szCs w:val="22"/>
        </w:rPr>
        <w:t xml:space="preserve">Informujemy, że wybór oferty nie będzie/będzie* prowadzić do powstania </w:t>
      </w:r>
      <w:r w:rsidR="002476D4" w:rsidRPr="00A25B56">
        <w:rPr>
          <w:rFonts w:ascii="Cambria" w:hAnsi="Cambria" w:cs="Arial"/>
          <w:bCs/>
          <w:sz w:val="22"/>
          <w:szCs w:val="22"/>
        </w:rPr>
        <w:br/>
      </w:r>
      <w:r w:rsidRPr="00A25B56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 w:rsidRPr="00A25B56">
        <w:rPr>
          <w:rFonts w:ascii="Cambria" w:hAnsi="Cambria" w:cs="Arial"/>
          <w:bCs/>
          <w:sz w:val="22"/>
          <w:szCs w:val="22"/>
        </w:rPr>
        <w:br/>
      </w:r>
      <w:r w:rsidRPr="00A25B56">
        <w:rPr>
          <w:rFonts w:ascii="Cambria" w:hAnsi="Cambria" w:cs="Arial"/>
          <w:bCs/>
          <w:sz w:val="22"/>
          <w:szCs w:val="22"/>
        </w:rPr>
        <w:t>i usług</w:t>
      </w:r>
      <w:r w:rsidR="00A8352F" w:rsidRPr="00A25B56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A25B56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 w:rsidRPr="00A25B56">
        <w:rPr>
          <w:rFonts w:ascii="Cambria" w:hAnsi="Cambria" w:cs="Arial"/>
          <w:bCs/>
          <w:i/>
          <w:sz w:val="22"/>
          <w:szCs w:val="22"/>
        </w:rPr>
        <w:br/>
        <w:t>w przypadku, gdy Wykonawca nie jest płatnikiem VAT na terenie Rzeczpospolitej Polskiej</w:t>
      </w:r>
      <w:r w:rsidR="00A8352F" w:rsidRPr="00A25B56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42AE77E9" w14:textId="77777777"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3A3AF18C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025161C7" w14:textId="7E347624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</w:t>
      </w:r>
      <w:r w:rsidR="00BF5D14">
        <w:rPr>
          <w:rFonts w:ascii="Cambria" w:hAnsi="Cambria" w:cs="Arial"/>
          <w:bCs/>
          <w:sz w:val="22"/>
          <w:szCs w:val="22"/>
        </w:rPr>
        <w:t xml:space="preserve">_______________________________ </w:t>
      </w:r>
      <w:r w:rsidRPr="002476D4">
        <w:rPr>
          <w:rFonts w:ascii="Cambria" w:hAnsi="Cambria" w:cs="Arial"/>
          <w:bCs/>
          <w:sz w:val="22"/>
          <w:szCs w:val="22"/>
        </w:rPr>
        <w:t>PLN.</w:t>
      </w:r>
    </w:p>
    <w:p w14:paraId="3581542A" w14:textId="37F01FA5" w:rsidR="00C01DC8" w:rsidRPr="00A25B56" w:rsidRDefault="00C01DC8">
      <w:pPr>
        <w:pStyle w:val="Akapitzlist"/>
        <w:numPr>
          <w:ilvl w:val="0"/>
          <w:numId w:val="7"/>
        </w:numPr>
        <w:rPr>
          <w:rFonts w:ascii="Cambria" w:hAnsi="Cambria" w:cs="Arial"/>
          <w:bCs/>
          <w:sz w:val="22"/>
          <w:szCs w:val="22"/>
        </w:rPr>
        <w:pPrChange w:id="18" w:author="Paweł Jackiewicz" w:date="2024-05-14T13:46:00Z">
          <w:pPr>
            <w:pStyle w:val="Akapitzlist"/>
            <w:numPr>
              <w:numId w:val="7"/>
            </w:numPr>
            <w:spacing w:before="120"/>
            <w:ind w:hanging="360"/>
          </w:pPr>
        </w:pPrChange>
      </w:pPr>
      <w:r w:rsidRPr="00A25B56">
        <w:rPr>
          <w:rFonts w:ascii="Cambria" w:hAnsi="Cambria"/>
          <w:sz w:val="22"/>
          <w:lang w:eastAsia="pl-PL"/>
        </w:rPr>
        <w:t xml:space="preserve">Oferujemy </w:t>
      </w:r>
      <w:r w:rsidRPr="00A25B56">
        <w:rPr>
          <w:rFonts w:ascii="Cambria" w:hAnsi="Cambria" w:cs="Arial"/>
          <w:bCs/>
          <w:sz w:val="22"/>
        </w:rPr>
        <w:t>zrealizowanie przedmiotu zamówienia w terminie do ………….. dni.</w:t>
      </w:r>
    </w:p>
    <w:p w14:paraId="3D869FBB" w14:textId="77777777" w:rsidR="00C01DC8" w:rsidRPr="00C01DC8" w:rsidRDefault="00C01DC8" w:rsidP="00C01DC8">
      <w:pPr>
        <w:rPr>
          <w:rFonts w:ascii="Cambria" w:hAnsi="Cambria" w:cs="Arial"/>
          <w:bCs/>
          <w:sz w:val="22"/>
        </w:rPr>
      </w:pPr>
      <w:r w:rsidRPr="00C01DC8">
        <w:rPr>
          <w:rFonts w:ascii="Cambria" w:hAnsi="Cambria" w:cs="Arial"/>
          <w:bCs/>
          <w:sz w:val="22"/>
        </w:rPr>
        <w:t xml:space="preserve">             </w:t>
      </w:r>
    </w:p>
    <w:p w14:paraId="70AAA5EB" w14:textId="77777777" w:rsidR="00C01DC8" w:rsidRPr="00C01DC8" w:rsidRDefault="00C01DC8" w:rsidP="00576CE7">
      <w:pPr>
        <w:ind w:left="708"/>
        <w:rPr>
          <w:rFonts w:ascii="Cambria" w:hAnsi="Cambria" w:cs="Arial"/>
          <w:bCs/>
          <w:i/>
          <w:iCs/>
          <w:sz w:val="22"/>
        </w:rPr>
      </w:pPr>
      <w:r w:rsidRPr="00C01DC8">
        <w:rPr>
          <w:rFonts w:ascii="Cambria" w:hAnsi="Cambria" w:cs="Arial"/>
          <w:bCs/>
          <w:i/>
          <w:iCs/>
          <w:sz w:val="22"/>
        </w:rPr>
        <w:t xml:space="preserve"> kryterium „Termin wykonania”:</w:t>
      </w:r>
    </w:p>
    <w:p w14:paraId="2E04DA0F" w14:textId="0D5B77E0" w:rsidR="00C01DC8" w:rsidRPr="00C01DC8" w:rsidRDefault="00C01DC8">
      <w:pPr>
        <w:pStyle w:val="Akapitzlist"/>
        <w:ind w:left="1004"/>
        <w:jc w:val="both"/>
        <w:rPr>
          <w:rFonts w:ascii="Cambria" w:hAnsi="Cambria" w:cs="Arial"/>
          <w:bCs/>
          <w:sz w:val="22"/>
        </w:rPr>
        <w:pPrChange w:id="19" w:author="Paweł Jackiewicz" w:date="2024-05-14T13:44:00Z">
          <w:pPr>
            <w:pStyle w:val="Akapitzlist"/>
            <w:spacing w:before="120"/>
            <w:ind w:left="1004"/>
            <w:jc w:val="both"/>
          </w:pPr>
        </w:pPrChange>
      </w:pPr>
      <w:r w:rsidRPr="00C01DC8">
        <w:rPr>
          <w:rFonts w:ascii="Cambria" w:hAnsi="Cambria" w:cs="Arial"/>
          <w:bCs/>
          <w:sz w:val="22"/>
        </w:rPr>
        <w:t xml:space="preserve">- </w:t>
      </w:r>
      <w:bookmarkStart w:id="20" w:name="_Hlk156471671"/>
      <w:r w:rsidRPr="00C01DC8">
        <w:rPr>
          <w:rFonts w:ascii="Cambria" w:hAnsi="Cambria" w:cs="Arial"/>
          <w:bCs/>
          <w:sz w:val="22"/>
        </w:rPr>
        <w:t xml:space="preserve">realizacja przedmiotu zamówienia w terminie </w:t>
      </w:r>
      <w:bookmarkEnd w:id="20"/>
      <w:r w:rsidRPr="00C01DC8">
        <w:rPr>
          <w:rFonts w:ascii="Cambria" w:hAnsi="Cambria" w:cs="Arial"/>
          <w:bCs/>
          <w:sz w:val="22"/>
        </w:rPr>
        <w:t xml:space="preserve">do </w:t>
      </w:r>
      <w:ins w:id="21" w:author="jan.matujzo@dpn.pl" w:date="2024-05-15T10:17:00Z" w16du:dateUtc="2024-05-15T08:17:00Z">
        <w:r w:rsidR="00D3637B">
          <w:rPr>
            <w:rFonts w:ascii="Cambria" w:hAnsi="Cambria" w:cs="Arial"/>
            <w:bCs/>
            <w:sz w:val="22"/>
          </w:rPr>
          <w:t>3</w:t>
        </w:r>
      </w:ins>
      <w:del w:id="22" w:author="jan.matujzo@dpn.pl" w:date="2024-05-15T10:17:00Z" w16du:dateUtc="2024-05-15T08:17:00Z">
        <w:r w:rsidRPr="00C01DC8" w:rsidDel="00D3637B">
          <w:rPr>
            <w:rFonts w:ascii="Cambria" w:hAnsi="Cambria" w:cs="Arial"/>
            <w:bCs/>
            <w:sz w:val="22"/>
          </w:rPr>
          <w:delText>4</w:delText>
        </w:r>
      </w:del>
      <w:r w:rsidRPr="00C01DC8">
        <w:rPr>
          <w:rFonts w:ascii="Cambria" w:hAnsi="Cambria" w:cs="Arial"/>
          <w:bCs/>
          <w:sz w:val="22"/>
        </w:rPr>
        <w:t>0 dni – 0 pkt;</w:t>
      </w:r>
    </w:p>
    <w:p w14:paraId="0B2E4CCA" w14:textId="67C8E3A2" w:rsidR="00C01DC8" w:rsidRPr="00C01DC8" w:rsidRDefault="00C01DC8" w:rsidP="00576CE7">
      <w:pPr>
        <w:pStyle w:val="Akapitzlist"/>
        <w:spacing w:before="120"/>
        <w:ind w:left="1004"/>
        <w:jc w:val="both"/>
        <w:rPr>
          <w:rFonts w:ascii="Cambria" w:hAnsi="Cambria" w:cs="Arial"/>
          <w:bCs/>
          <w:sz w:val="22"/>
        </w:rPr>
      </w:pPr>
      <w:r w:rsidRPr="00C01DC8">
        <w:rPr>
          <w:rFonts w:ascii="Cambria" w:hAnsi="Cambria" w:cs="Arial"/>
          <w:bCs/>
          <w:sz w:val="22"/>
        </w:rPr>
        <w:t xml:space="preserve">- realizacja przedmiotu zamówienia w terminie do </w:t>
      </w:r>
      <w:ins w:id="23" w:author="jan.matujzo@dpn.pl" w:date="2024-05-15T10:17:00Z" w16du:dateUtc="2024-05-15T08:17:00Z">
        <w:r w:rsidR="00D3637B">
          <w:rPr>
            <w:rFonts w:ascii="Cambria" w:hAnsi="Cambria" w:cs="Arial"/>
            <w:bCs/>
            <w:sz w:val="22"/>
          </w:rPr>
          <w:t>25</w:t>
        </w:r>
      </w:ins>
      <w:del w:id="24" w:author="jan.matujzo@dpn.pl" w:date="2024-05-15T10:17:00Z" w16du:dateUtc="2024-05-15T08:17:00Z">
        <w:r w:rsidRPr="00C01DC8" w:rsidDel="00D3637B">
          <w:rPr>
            <w:rFonts w:ascii="Cambria" w:hAnsi="Cambria" w:cs="Arial"/>
            <w:bCs/>
            <w:sz w:val="22"/>
          </w:rPr>
          <w:delText>36</w:delText>
        </w:r>
      </w:del>
      <w:r w:rsidRPr="00C01DC8">
        <w:rPr>
          <w:rFonts w:ascii="Cambria" w:hAnsi="Cambria" w:cs="Arial"/>
          <w:bCs/>
          <w:sz w:val="22"/>
        </w:rPr>
        <w:t xml:space="preserve"> dni – 20 pkt;</w:t>
      </w:r>
    </w:p>
    <w:p w14:paraId="21A5DE2F" w14:textId="36BD7E93" w:rsidR="001918E4" w:rsidDel="00B21371" w:rsidRDefault="00C01DC8">
      <w:pPr>
        <w:pStyle w:val="Akapitzlist"/>
        <w:spacing w:before="120"/>
        <w:ind w:left="1004"/>
        <w:jc w:val="both"/>
        <w:rPr>
          <w:del w:id="25" w:author="Paweł Jackiewicz" w:date="2024-05-14T13:47:00Z"/>
          <w:rFonts w:ascii="Cambria" w:hAnsi="Cambria" w:cs="Arial"/>
          <w:bCs/>
          <w:sz w:val="22"/>
        </w:rPr>
        <w:pPrChange w:id="26" w:author="Paweł Jackiewicz" w:date="2024-05-14T13:47:00Z">
          <w:pPr>
            <w:suppressAutoHyphens w:val="0"/>
            <w:spacing w:after="160" w:line="259" w:lineRule="auto"/>
          </w:pPr>
        </w:pPrChange>
      </w:pPr>
      <w:r w:rsidRPr="00C01DC8">
        <w:rPr>
          <w:rFonts w:ascii="Cambria" w:hAnsi="Cambria" w:cs="Arial"/>
          <w:bCs/>
          <w:sz w:val="22"/>
        </w:rPr>
        <w:t xml:space="preserve">- realizacja przedmiotu zamówienia w terminie do </w:t>
      </w:r>
      <w:ins w:id="27" w:author="jan.matujzo@dpn.pl" w:date="2024-05-15T10:17:00Z" w16du:dateUtc="2024-05-15T08:17:00Z">
        <w:r w:rsidR="00D3637B">
          <w:rPr>
            <w:rFonts w:ascii="Cambria" w:hAnsi="Cambria" w:cs="Arial"/>
            <w:bCs/>
            <w:sz w:val="22"/>
          </w:rPr>
          <w:t>20</w:t>
        </w:r>
      </w:ins>
      <w:del w:id="28" w:author="jan.matujzo@dpn.pl" w:date="2024-05-15T10:17:00Z" w16du:dateUtc="2024-05-15T08:17:00Z">
        <w:r w:rsidRPr="00C01DC8" w:rsidDel="00D3637B">
          <w:rPr>
            <w:rFonts w:ascii="Cambria" w:hAnsi="Cambria" w:cs="Arial"/>
            <w:bCs/>
            <w:sz w:val="22"/>
          </w:rPr>
          <w:delText>32</w:delText>
        </w:r>
      </w:del>
      <w:r w:rsidRPr="00C01DC8">
        <w:rPr>
          <w:rFonts w:ascii="Cambria" w:hAnsi="Cambria" w:cs="Arial"/>
          <w:bCs/>
          <w:sz w:val="22"/>
        </w:rPr>
        <w:t xml:space="preserve"> dni –  40 pkt;</w:t>
      </w:r>
    </w:p>
    <w:p w14:paraId="1F554975" w14:textId="77777777" w:rsidR="00B21371" w:rsidRDefault="00B21371" w:rsidP="00576CE7">
      <w:pPr>
        <w:pStyle w:val="Akapitzlist"/>
        <w:spacing w:before="120"/>
        <w:ind w:left="1004"/>
        <w:jc w:val="both"/>
        <w:rPr>
          <w:ins w:id="29" w:author="Paweł Jackiewicz" w:date="2024-05-14T13:47:00Z"/>
          <w:rFonts w:ascii="Cambria" w:hAnsi="Cambria" w:cs="Arial"/>
          <w:bCs/>
          <w:sz w:val="22"/>
        </w:rPr>
      </w:pPr>
    </w:p>
    <w:p w14:paraId="25EFBDFC" w14:textId="77777777" w:rsidR="00B21371" w:rsidRDefault="00B21371" w:rsidP="00576CE7">
      <w:pPr>
        <w:pStyle w:val="Akapitzlist"/>
        <w:spacing w:before="120"/>
        <w:ind w:left="1004"/>
        <w:jc w:val="both"/>
        <w:rPr>
          <w:ins w:id="30" w:author="Paweł Jackiewicz" w:date="2024-05-14T13:47:00Z"/>
          <w:rFonts w:ascii="Cambria" w:hAnsi="Cambria" w:cs="Arial"/>
          <w:bCs/>
          <w:sz w:val="22"/>
        </w:rPr>
      </w:pPr>
    </w:p>
    <w:p w14:paraId="79583406" w14:textId="77777777" w:rsidR="00B21371" w:rsidRPr="00A25B56" w:rsidRDefault="00B21371" w:rsidP="00576CE7">
      <w:pPr>
        <w:pStyle w:val="Akapitzlist"/>
        <w:spacing w:before="120"/>
        <w:ind w:left="1004"/>
        <w:jc w:val="both"/>
        <w:rPr>
          <w:ins w:id="31" w:author="Paweł Jackiewicz" w:date="2024-05-14T13:47:00Z"/>
          <w:rFonts w:ascii="Cambria" w:hAnsi="Cambria" w:cs="Arial"/>
          <w:bCs/>
          <w:sz w:val="22"/>
        </w:rPr>
      </w:pPr>
    </w:p>
    <w:p w14:paraId="14F91067" w14:textId="1BF84AAB" w:rsidR="000A0F2B" w:rsidRDefault="000A0F2B">
      <w:pPr>
        <w:spacing w:before="120"/>
        <w:jc w:val="both"/>
        <w:rPr>
          <w:ins w:id="32" w:author="Paweł Jackiewicz" w:date="2024-05-14T13:44:00Z"/>
        </w:rPr>
        <w:pPrChange w:id="33" w:author="Paweł Jackiewicz" w:date="2024-05-14T13:48:00Z">
          <w:pPr>
            <w:suppressAutoHyphens w:val="0"/>
            <w:spacing w:after="160" w:line="259" w:lineRule="auto"/>
          </w:pPr>
        </w:pPrChange>
      </w:pPr>
    </w:p>
    <w:p w14:paraId="7D210E23" w14:textId="097CD4B6" w:rsidR="00C01DC8" w:rsidRPr="00C01DC8" w:rsidRDefault="00C01DC8" w:rsidP="00C01DC8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C01DC8">
        <w:rPr>
          <w:rFonts w:ascii="Cambria" w:hAnsi="Cambria" w:cs="Arial"/>
          <w:b/>
          <w:sz w:val="22"/>
          <w:szCs w:val="22"/>
        </w:rPr>
        <w:lastRenderedPageBreak/>
        <w:t xml:space="preserve">PAKIET </w:t>
      </w:r>
      <w:r>
        <w:rPr>
          <w:rFonts w:ascii="Cambria" w:hAnsi="Cambria" w:cs="Arial"/>
          <w:b/>
          <w:sz w:val="22"/>
          <w:szCs w:val="22"/>
        </w:rPr>
        <w:t>NR</w:t>
      </w:r>
      <w:r w:rsidRPr="00C01DC8">
        <w:rPr>
          <w:rFonts w:ascii="Cambria" w:hAnsi="Cambria" w:cs="Arial"/>
          <w:b/>
          <w:sz w:val="22"/>
          <w:szCs w:val="22"/>
        </w:rPr>
        <w:t xml:space="preserve"> </w:t>
      </w:r>
      <w:r>
        <w:rPr>
          <w:rFonts w:ascii="Cambria" w:hAnsi="Cambria" w:cs="Arial"/>
          <w:b/>
          <w:sz w:val="22"/>
          <w:szCs w:val="22"/>
        </w:rPr>
        <w:t>2</w:t>
      </w:r>
      <w:r w:rsidRPr="00C01DC8">
        <w:rPr>
          <w:rFonts w:ascii="Cambria" w:hAnsi="Cambria" w:cs="Arial"/>
          <w:b/>
          <w:sz w:val="22"/>
          <w:szCs w:val="22"/>
        </w:rPr>
        <w:t xml:space="preserve">: </w:t>
      </w:r>
      <w:r>
        <w:rPr>
          <w:rFonts w:ascii="Cambria" w:hAnsi="Cambria" w:cs="Arial"/>
          <w:b/>
          <w:sz w:val="22"/>
          <w:szCs w:val="22"/>
        </w:rPr>
        <w:t>„</w:t>
      </w:r>
      <w:r w:rsidRPr="00C01DC8">
        <w:rPr>
          <w:rFonts w:ascii="Cambria" w:hAnsi="Cambria" w:cs="Arial"/>
          <w:b/>
          <w:sz w:val="22"/>
          <w:szCs w:val="22"/>
        </w:rPr>
        <w:t>Remont schodów i slipów do transportu kajaków na miejscu biwakowania Barnimie (dz. nr 102 obręb Barnimie, gmina Drawno).”</w:t>
      </w:r>
    </w:p>
    <w:p w14:paraId="41FD8480" w14:textId="77777777" w:rsidR="00FE06BE" w:rsidRPr="00FE06BE" w:rsidRDefault="00FE06BE" w:rsidP="00FE06BE">
      <w:pPr>
        <w:pStyle w:val="Akapitzlist"/>
        <w:numPr>
          <w:ilvl w:val="0"/>
          <w:numId w:val="15"/>
        </w:numPr>
        <w:spacing w:before="120"/>
        <w:jc w:val="both"/>
        <w:rPr>
          <w:ins w:id="34" w:author="Jakub Kosmaczewski" w:date="2024-05-14T10:41:00Z"/>
          <w:rFonts w:ascii="Cambria" w:hAnsi="Cambria" w:cs="Arial"/>
          <w:bCs/>
          <w:sz w:val="22"/>
          <w:szCs w:val="22"/>
        </w:rPr>
      </w:pPr>
      <w:ins w:id="35" w:author="Jakub Kosmaczewski" w:date="2024-05-14T10:41:00Z">
        <w:r w:rsidRPr="00FE06BE">
          <w:rPr>
            <w:rFonts w:ascii="Cambria" w:hAnsi="Cambria" w:cs="Arial"/>
            <w:bCs/>
            <w:sz w:val="22"/>
            <w:szCs w:val="22"/>
          </w:rPr>
          <w:t>Oferujemy wykonanie całości przedmiotu zamówienia za łączną kwotę (ryczałtowe wynagrodzenie) w wysokości:</w:t>
        </w:r>
      </w:ins>
    </w:p>
    <w:p w14:paraId="35D0F0CD" w14:textId="77777777" w:rsidR="00FE06BE" w:rsidRPr="00FE06BE" w:rsidRDefault="00FE06BE" w:rsidP="00FE06BE">
      <w:pPr>
        <w:pStyle w:val="Akapitzlist"/>
        <w:spacing w:before="120"/>
        <w:jc w:val="both"/>
        <w:rPr>
          <w:ins w:id="36" w:author="Jakub Kosmaczewski" w:date="2024-05-14T10:41:00Z"/>
          <w:rFonts w:ascii="Cambria" w:hAnsi="Cambria" w:cs="Arial"/>
          <w:bCs/>
          <w:sz w:val="22"/>
          <w:szCs w:val="22"/>
        </w:rPr>
      </w:pPr>
    </w:p>
    <w:p w14:paraId="2BB2BB32" w14:textId="77777777" w:rsidR="00FE06BE" w:rsidRPr="00FE06BE" w:rsidRDefault="00FE06BE" w:rsidP="00FE06BE">
      <w:pPr>
        <w:pStyle w:val="Akapitzlist"/>
        <w:spacing w:before="120"/>
        <w:jc w:val="both"/>
        <w:rPr>
          <w:ins w:id="37" w:author="Jakub Kosmaczewski" w:date="2024-05-14T10:41:00Z"/>
          <w:rFonts w:ascii="Cambria" w:hAnsi="Cambria" w:cs="Arial"/>
          <w:bCs/>
          <w:sz w:val="22"/>
          <w:szCs w:val="22"/>
        </w:rPr>
      </w:pPr>
      <w:ins w:id="38" w:author="Jakub Kosmaczewski" w:date="2024-05-14T10:41:00Z">
        <w:r w:rsidRPr="00FE06BE">
          <w:rPr>
            <w:rFonts w:ascii="Cambria" w:hAnsi="Cambria" w:cs="Arial"/>
            <w:bCs/>
            <w:sz w:val="22"/>
            <w:szCs w:val="22"/>
          </w:rPr>
          <w:t>Netto:………………………………………………………………………zł</w:t>
        </w:r>
      </w:ins>
    </w:p>
    <w:p w14:paraId="02C43506" w14:textId="77777777" w:rsidR="00FE06BE" w:rsidRPr="00FE06BE" w:rsidRDefault="00FE06BE" w:rsidP="00FE06BE">
      <w:pPr>
        <w:pStyle w:val="Akapitzlist"/>
        <w:spacing w:before="120"/>
        <w:jc w:val="both"/>
        <w:rPr>
          <w:ins w:id="39" w:author="Jakub Kosmaczewski" w:date="2024-05-14T10:41:00Z"/>
          <w:rFonts w:ascii="Cambria" w:hAnsi="Cambria" w:cs="Arial"/>
          <w:bCs/>
          <w:sz w:val="22"/>
          <w:szCs w:val="22"/>
        </w:rPr>
      </w:pPr>
      <w:ins w:id="40" w:author="Jakub Kosmaczewski" w:date="2024-05-14T10:41:00Z">
        <w:r w:rsidRPr="00FE06BE">
          <w:rPr>
            <w:rFonts w:ascii="Cambria" w:hAnsi="Cambria" w:cs="Arial"/>
            <w:bCs/>
            <w:sz w:val="22"/>
            <w:szCs w:val="22"/>
          </w:rPr>
          <w:t>Stawka podatku VAT: ...... %</w:t>
        </w:r>
      </w:ins>
    </w:p>
    <w:p w14:paraId="7828537E" w14:textId="0CB2994C" w:rsidR="00C01DC8" w:rsidDel="00FE06BE" w:rsidRDefault="00FE06BE" w:rsidP="00FE06BE">
      <w:pPr>
        <w:pStyle w:val="Akapitzlist"/>
        <w:spacing w:before="120"/>
        <w:jc w:val="both"/>
        <w:rPr>
          <w:del w:id="41" w:author="Jakub Kosmaczewski" w:date="2024-05-14T10:41:00Z"/>
          <w:rFonts w:ascii="Cambria" w:hAnsi="Cambria" w:cs="Arial"/>
          <w:bCs/>
          <w:sz w:val="22"/>
          <w:szCs w:val="22"/>
        </w:rPr>
      </w:pPr>
      <w:ins w:id="42" w:author="Jakub Kosmaczewski" w:date="2024-05-14T10:41:00Z">
        <w:r w:rsidRPr="00FE06BE">
          <w:rPr>
            <w:rFonts w:ascii="Cambria" w:hAnsi="Cambria" w:cs="Arial"/>
            <w:bCs/>
            <w:sz w:val="22"/>
            <w:szCs w:val="22"/>
          </w:rPr>
          <w:t>Brutto (wraz z podatkiem VAT): .................................................... zł</w:t>
        </w:r>
      </w:ins>
      <w:del w:id="43" w:author="Jakub Kosmaczewski" w:date="2024-05-14T10:41:00Z">
        <w:r w:rsidR="00C01DC8" w:rsidRPr="00FE06BE" w:rsidDel="00FE06BE">
          <w:rPr>
            <w:rFonts w:ascii="Cambria" w:hAnsi="Cambria" w:cs="Arial"/>
            <w:bCs/>
            <w:sz w:val="22"/>
            <w:szCs w:val="22"/>
            <w:rPrChange w:id="44" w:author="Jakub Kosmaczewski" w:date="2024-05-14T10:42:00Z">
              <w:rPr/>
            </w:rPrChange>
          </w:rPr>
          <w:delText xml:space="preserve">Za wykonanie przedmiotu zamówienia w tym Pakiecie oferujemy następujące wynagrodzenie brutto: ___________________________________________________________PLN (słownie……………………………………………………………………………………………………………………) </w:delText>
        </w:r>
      </w:del>
    </w:p>
    <w:p w14:paraId="7B580794" w14:textId="77777777" w:rsidR="00FE06BE" w:rsidDel="00B21371" w:rsidRDefault="00FE06BE" w:rsidP="00FE06BE">
      <w:pPr>
        <w:pStyle w:val="Akapitzlist"/>
        <w:rPr>
          <w:ins w:id="45" w:author="Jakub Kosmaczewski" w:date="2024-05-14T10:42:00Z"/>
          <w:del w:id="46" w:author="Paweł Jackiewicz" w:date="2024-05-14T13:48:00Z"/>
          <w:rFonts w:ascii="Cambria" w:hAnsi="Cambria" w:cs="Arial"/>
          <w:bCs/>
          <w:sz w:val="22"/>
          <w:szCs w:val="22"/>
        </w:rPr>
      </w:pPr>
    </w:p>
    <w:p w14:paraId="05AF1806" w14:textId="77777777" w:rsidR="00FE06BE" w:rsidRPr="00FE06BE" w:rsidRDefault="00FE06BE">
      <w:pPr>
        <w:pStyle w:val="Akapitzlist"/>
        <w:spacing w:before="120"/>
        <w:jc w:val="both"/>
        <w:rPr>
          <w:ins w:id="47" w:author="Jakub Kosmaczewski" w:date="2024-05-14T10:42:00Z"/>
          <w:rFonts w:ascii="Cambria" w:hAnsi="Cambria" w:cs="Arial"/>
          <w:bCs/>
          <w:sz w:val="22"/>
          <w:szCs w:val="22"/>
          <w:rPrChange w:id="48" w:author="Jakub Kosmaczewski" w:date="2024-05-14T10:42:00Z">
            <w:rPr>
              <w:ins w:id="49" w:author="Jakub Kosmaczewski" w:date="2024-05-14T10:42:00Z"/>
            </w:rPr>
          </w:rPrChange>
        </w:rPr>
        <w:pPrChange w:id="50" w:author="Jakub Kosmaczewski" w:date="2024-05-14T10:42:00Z">
          <w:pPr>
            <w:pStyle w:val="Akapitzlist"/>
            <w:numPr>
              <w:numId w:val="9"/>
            </w:numPr>
            <w:spacing w:before="120"/>
            <w:ind w:hanging="360"/>
            <w:jc w:val="both"/>
          </w:pPr>
        </w:pPrChange>
      </w:pPr>
    </w:p>
    <w:p w14:paraId="3E17EF80" w14:textId="1E6FD84A" w:rsidR="00C01DC8" w:rsidRPr="00FE06BE" w:rsidRDefault="00C01DC8">
      <w:pPr>
        <w:pStyle w:val="Akapitzlist"/>
        <w:numPr>
          <w:ilvl w:val="0"/>
          <w:numId w:val="15"/>
        </w:numPr>
        <w:jc w:val="both"/>
        <w:rPr>
          <w:rFonts w:ascii="Cambria" w:hAnsi="Cambria"/>
          <w:i/>
          <w:sz w:val="22"/>
          <w:szCs w:val="22"/>
          <w:rPrChange w:id="51" w:author="Jakub Kosmaczewski" w:date="2024-05-14T10:42:00Z">
            <w:rPr>
              <w:i/>
            </w:rPr>
          </w:rPrChange>
        </w:rPr>
        <w:pPrChange w:id="52" w:author="Jakub Kosmaczewski" w:date="2024-05-14T10:42:00Z">
          <w:pPr>
            <w:pStyle w:val="Akapitzlist"/>
            <w:numPr>
              <w:numId w:val="9"/>
            </w:numPr>
            <w:spacing w:before="120"/>
            <w:ind w:hanging="360"/>
            <w:jc w:val="both"/>
          </w:pPr>
        </w:pPrChange>
      </w:pPr>
      <w:r w:rsidRPr="00FE06BE">
        <w:rPr>
          <w:rFonts w:ascii="Cambria" w:hAnsi="Cambria"/>
          <w:sz w:val="22"/>
          <w:szCs w:val="22"/>
          <w:rPrChange w:id="53" w:author="Jakub Kosmaczewski" w:date="2024-05-14T10:42:00Z">
            <w:rPr/>
          </w:rPrChange>
        </w:rPr>
        <w:t xml:space="preserve">Informujemy, że wybór oferty nie będzie/będzie* prowadzić do powstania </w:t>
      </w:r>
      <w:r w:rsidRPr="00FE06BE">
        <w:rPr>
          <w:rFonts w:ascii="Cambria" w:hAnsi="Cambria"/>
          <w:sz w:val="22"/>
          <w:szCs w:val="22"/>
          <w:rPrChange w:id="54" w:author="Jakub Kosmaczewski" w:date="2024-05-14T10:42:00Z">
            <w:rPr/>
          </w:rPrChange>
        </w:rPr>
        <w:br/>
        <w:t xml:space="preserve">u Zamawiającego obowiązku podatkowego zgodnie z przepisami o podatku od towarów </w:t>
      </w:r>
      <w:r w:rsidRPr="00FE06BE">
        <w:rPr>
          <w:rFonts w:ascii="Cambria" w:hAnsi="Cambria"/>
          <w:sz w:val="22"/>
          <w:szCs w:val="22"/>
          <w:rPrChange w:id="55" w:author="Jakub Kosmaczewski" w:date="2024-05-14T10:42:00Z">
            <w:rPr/>
          </w:rPrChange>
        </w:rPr>
        <w:br/>
        <w:t xml:space="preserve">i usług </w:t>
      </w:r>
      <w:r w:rsidRPr="00FE06BE">
        <w:rPr>
          <w:rFonts w:ascii="Cambria" w:hAnsi="Cambria"/>
          <w:i/>
          <w:sz w:val="22"/>
          <w:szCs w:val="22"/>
          <w:rPrChange w:id="56" w:author="Jakub Kosmaczewski" w:date="2024-05-14T10:42:00Z">
            <w:rPr>
              <w:i/>
            </w:rPr>
          </w:rPrChange>
        </w:rPr>
        <w:t xml:space="preserve">(dalej wypełnić należy jedynie w przypadku wskazania opcji „będzie”, czyli </w:t>
      </w:r>
      <w:r w:rsidRPr="00FE06BE">
        <w:rPr>
          <w:rFonts w:ascii="Cambria" w:hAnsi="Cambria"/>
          <w:i/>
          <w:sz w:val="22"/>
          <w:szCs w:val="22"/>
          <w:rPrChange w:id="57" w:author="Jakub Kosmaczewski" w:date="2024-05-14T10:42:00Z">
            <w:rPr>
              <w:i/>
            </w:rPr>
          </w:rPrChange>
        </w:rPr>
        <w:br/>
        <w:t>w przypadku, gdy Wykonawca nie jest płatnikiem VAT na terenie Rzeczpospolitej Polskiej</w:t>
      </w:r>
      <w:r w:rsidRPr="00FE06BE">
        <w:rPr>
          <w:rFonts w:ascii="Cambria" w:hAnsi="Cambria"/>
          <w:i/>
          <w:sz w:val="22"/>
          <w:szCs w:val="22"/>
          <w:rPrChange w:id="58" w:author="Jakub Kosmaczewski" w:date="2024-05-14T10:42:00Z">
            <w:rPr>
              <w:i/>
            </w:rPr>
          </w:rPrChange>
        </w:rPr>
        <w:br/>
        <w:t>i w zastępstwie Wykonawcy podatek ten miałby uiszczać Zamawiający).</w:t>
      </w:r>
    </w:p>
    <w:p w14:paraId="374BDC8A" w14:textId="77777777" w:rsidR="00C01DC8" w:rsidRPr="002476D4" w:rsidRDefault="00C01DC8" w:rsidP="00C01D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74586835" w14:textId="77777777" w:rsidR="00C01DC8" w:rsidRPr="002476D4" w:rsidRDefault="00C01DC8" w:rsidP="00C01D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7EA29D6E" w14:textId="77777777" w:rsidR="00C01DC8" w:rsidRDefault="00C01DC8" w:rsidP="00C01D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</w:t>
      </w:r>
      <w:r>
        <w:rPr>
          <w:rFonts w:ascii="Cambria" w:hAnsi="Cambria" w:cs="Arial"/>
          <w:bCs/>
          <w:sz w:val="22"/>
          <w:szCs w:val="22"/>
        </w:rPr>
        <w:t xml:space="preserve">_______________________________ </w:t>
      </w:r>
      <w:r w:rsidRPr="002476D4">
        <w:rPr>
          <w:rFonts w:ascii="Cambria" w:hAnsi="Cambria" w:cs="Arial"/>
          <w:bCs/>
          <w:sz w:val="22"/>
          <w:szCs w:val="22"/>
        </w:rPr>
        <w:t>PLN.</w:t>
      </w:r>
    </w:p>
    <w:p w14:paraId="2463BEED" w14:textId="77777777" w:rsidR="000A0F2B" w:rsidRPr="000A0F2B" w:rsidRDefault="000A0F2B" w:rsidP="000A0F2B">
      <w:pPr>
        <w:pStyle w:val="Akapitzlist"/>
        <w:numPr>
          <w:ilvl w:val="0"/>
          <w:numId w:val="18"/>
        </w:numPr>
        <w:spacing w:before="120"/>
        <w:rPr>
          <w:ins w:id="59" w:author="Paweł Jackiewicz" w:date="2024-05-14T13:46:00Z"/>
          <w:rFonts w:ascii="Cambria" w:hAnsi="Cambria"/>
          <w:vanish/>
          <w:sz w:val="22"/>
          <w:lang w:eastAsia="pl-PL"/>
        </w:rPr>
      </w:pPr>
    </w:p>
    <w:p w14:paraId="1FF04DD4" w14:textId="77777777" w:rsidR="000A0F2B" w:rsidRPr="000A0F2B" w:rsidRDefault="000A0F2B" w:rsidP="000A0F2B">
      <w:pPr>
        <w:pStyle w:val="Akapitzlist"/>
        <w:numPr>
          <w:ilvl w:val="0"/>
          <w:numId w:val="18"/>
        </w:numPr>
        <w:spacing w:before="120"/>
        <w:rPr>
          <w:ins w:id="60" w:author="Paweł Jackiewicz" w:date="2024-05-14T13:46:00Z"/>
          <w:rFonts w:ascii="Cambria" w:hAnsi="Cambria"/>
          <w:vanish/>
          <w:sz w:val="22"/>
          <w:lang w:eastAsia="pl-PL"/>
        </w:rPr>
      </w:pPr>
    </w:p>
    <w:p w14:paraId="3F7E7F9E" w14:textId="21A05BD9" w:rsidR="00C01DC8" w:rsidRPr="000A0F2B" w:rsidRDefault="00C01DC8">
      <w:pPr>
        <w:pStyle w:val="Akapitzlist"/>
        <w:numPr>
          <w:ilvl w:val="0"/>
          <w:numId w:val="18"/>
        </w:numPr>
        <w:spacing w:before="120"/>
        <w:rPr>
          <w:rFonts w:ascii="Cambria" w:hAnsi="Cambria" w:cs="Arial"/>
          <w:bCs/>
          <w:sz w:val="22"/>
          <w:szCs w:val="22"/>
          <w:rPrChange w:id="61" w:author="Paweł Jackiewicz" w:date="2024-05-14T13:46:00Z">
            <w:rPr>
              <w:szCs w:val="22"/>
            </w:rPr>
          </w:rPrChange>
        </w:rPr>
        <w:pPrChange w:id="62" w:author="Paweł Jackiewicz" w:date="2024-05-14T13:46:00Z">
          <w:pPr>
            <w:pStyle w:val="Akapitzlist"/>
            <w:numPr>
              <w:numId w:val="9"/>
            </w:numPr>
            <w:spacing w:before="120"/>
            <w:ind w:hanging="360"/>
          </w:pPr>
        </w:pPrChange>
      </w:pPr>
      <w:r w:rsidRPr="000A0F2B">
        <w:rPr>
          <w:rFonts w:ascii="Cambria" w:hAnsi="Cambria"/>
          <w:sz w:val="22"/>
          <w:lang w:eastAsia="pl-PL"/>
          <w:rPrChange w:id="63" w:author="Paweł Jackiewicz" w:date="2024-05-14T13:46:00Z">
            <w:rPr>
              <w:lang w:eastAsia="pl-PL"/>
            </w:rPr>
          </w:rPrChange>
        </w:rPr>
        <w:t xml:space="preserve">Oferujemy </w:t>
      </w:r>
      <w:r w:rsidRPr="000A0F2B">
        <w:rPr>
          <w:rFonts w:ascii="Cambria" w:hAnsi="Cambria" w:cs="Arial"/>
          <w:bCs/>
          <w:sz w:val="22"/>
          <w:rPrChange w:id="64" w:author="Paweł Jackiewicz" w:date="2024-05-14T13:46:00Z">
            <w:rPr/>
          </w:rPrChange>
        </w:rPr>
        <w:t>zrealizowanie przedmiotu zamówienia w terminie do ………….. dni.</w:t>
      </w:r>
    </w:p>
    <w:p w14:paraId="72F2B792" w14:textId="77777777" w:rsidR="00C01DC8" w:rsidRPr="00C01DC8" w:rsidRDefault="00C01DC8" w:rsidP="00C01DC8">
      <w:pPr>
        <w:rPr>
          <w:rFonts w:ascii="Cambria" w:hAnsi="Cambria" w:cs="Arial"/>
          <w:bCs/>
          <w:sz w:val="22"/>
        </w:rPr>
      </w:pPr>
      <w:r w:rsidRPr="00C01DC8">
        <w:rPr>
          <w:rFonts w:ascii="Cambria" w:hAnsi="Cambria" w:cs="Arial"/>
          <w:bCs/>
          <w:sz w:val="22"/>
        </w:rPr>
        <w:t xml:space="preserve">             </w:t>
      </w:r>
    </w:p>
    <w:p w14:paraId="647960CF" w14:textId="77777777" w:rsidR="00C01DC8" w:rsidRPr="00C01DC8" w:rsidRDefault="00C01DC8" w:rsidP="00576CE7">
      <w:pPr>
        <w:ind w:left="708"/>
        <w:rPr>
          <w:rFonts w:ascii="Cambria" w:hAnsi="Cambria" w:cs="Arial"/>
          <w:bCs/>
          <w:i/>
          <w:iCs/>
          <w:sz w:val="22"/>
        </w:rPr>
      </w:pPr>
      <w:r w:rsidRPr="00C01DC8">
        <w:rPr>
          <w:rFonts w:ascii="Cambria" w:hAnsi="Cambria" w:cs="Arial"/>
          <w:bCs/>
          <w:i/>
          <w:iCs/>
          <w:sz w:val="22"/>
        </w:rPr>
        <w:t xml:space="preserve"> kryterium „Termin wykonania”:</w:t>
      </w:r>
    </w:p>
    <w:p w14:paraId="40C73D92" w14:textId="77777777" w:rsidR="00D3637B" w:rsidRPr="00C01DC8" w:rsidRDefault="00D3637B" w:rsidP="00D3637B">
      <w:pPr>
        <w:pStyle w:val="Akapitzlist"/>
        <w:ind w:left="1004"/>
        <w:jc w:val="both"/>
        <w:rPr>
          <w:ins w:id="65" w:author="jan.matujzo@dpn.pl" w:date="2024-05-15T10:17:00Z" w16du:dateUtc="2024-05-15T08:17:00Z"/>
          <w:rFonts w:ascii="Cambria" w:hAnsi="Cambria" w:cs="Arial"/>
          <w:bCs/>
          <w:sz w:val="22"/>
        </w:rPr>
      </w:pPr>
      <w:ins w:id="66" w:author="jan.matujzo@dpn.pl" w:date="2024-05-15T10:17:00Z" w16du:dateUtc="2024-05-15T08:17:00Z">
        <w:r w:rsidRPr="00C01DC8">
          <w:rPr>
            <w:rFonts w:ascii="Cambria" w:hAnsi="Cambria" w:cs="Arial"/>
            <w:bCs/>
            <w:sz w:val="22"/>
          </w:rPr>
          <w:t xml:space="preserve">- realizacja przedmiotu zamówienia w terminie do </w:t>
        </w:r>
        <w:r>
          <w:rPr>
            <w:rFonts w:ascii="Cambria" w:hAnsi="Cambria" w:cs="Arial"/>
            <w:bCs/>
            <w:sz w:val="22"/>
          </w:rPr>
          <w:t>3</w:t>
        </w:r>
        <w:r w:rsidRPr="00C01DC8">
          <w:rPr>
            <w:rFonts w:ascii="Cambria" w:hAnsi="Cambria" w:cs="Arial"/>
            <w:bCs/>
            <w:sz w:val="22"/>
          </w:rPr>
          <w:t>0 dni – 0 pkt;</w:t>
        </w:r>
      </w:ins>
    </w:p>
    <w:p w14:paraId="3691EAD9" w14:textId="77777777" w:rsidR="00D3637B" w:rsidRPr="00C01DC8" w:rsidRDefault="00D3637B" w:rsidP="00D3637B">
      <w:pPr>
        <w:pStyle w:val="Akapitzlist"/>
        <w:spacing w:before="120"/>
        <w:ind w:left="1004"/>
        <w:jc w:val="both"/>
        <w:rPr>
          <w:ins w:id="67" w:author="jan.matujzo@dpn.pl" w:date="2024-05-15T10:17:00Z" w16du:dateUtc="2024-05-15T08:17:00Z"/>
          <w:rFonts w:ascii="Cambria" w:hAnsi="Cambria" w:cs="Arial"/>
          <w:bCs/>
          <w:sz w:val="22"/>
        </w:rPr>
      </w:pPr>
      <w:ins w:id="68" w:author="jan.matujzo@dpn.pl" w:date="2024-05-15T10:17:00Z" w16du:dateUtc="2024-05-15T08:17:00Z">
        <w:r w:rsidRPr="00C01DC8">
          <w:rPr>
            <w:rFonts w:ascii="Cambria" w:hAnsi="Cambria" w:cs="Arial"/>
            <w:bCs/>
            <w:sz w:val="22"/>
          </w:rPr>
          <w:t xml:space="preserve">- realizacja przedmiotu zamówienia w terminie do </w:t>
        </w:r>
        <w:r>
          <w:rPr>
            <w:rFonts w:ascii="Cambria" w:hAnsi="Cambria" w:cs="Arial"/>
            <w:bCs/>
            <w:sz w:val="22"/>
          </w:rPr>
          <w:t>25</w:t>
        </w:r>
        <w:r w:rsidRPr="00C01DC8">
          <w:rPr>
            <w:rFonts w:ascii="Cambria" w:hAnsi="Cambria" w:cs="Arial"/>
            <w:bCs/>
            <w:sz w:val="22"/>
          </w:rPr>
          <w:t xml:space="preserve"> dni – 20 pkt;</w:t>
        </w:r>
      </w:ins>
    </w:p>
    <w:p w14:paraId="16EB5463" w14:textId="77777777" w:rsidR="00D3637B" w:rsidRDefault="00D3637B" w:rsidP="00D3637B">
      <w:pPr>
        <w:pStyle w:val="Akapitzlist"/>
        <w:spacing w:before="120"/>
        <w:ind w:left="1004"/>
        <w:jc w:val="both"/>
        <w:rPr>
          <w:ins w:id="69" w:author="jan.matujzo@dpn.pl" w:date="2024-05-15T10:17:00Z" w16du:dateUtc="2024-05-15T08:17:00Z"/>
          <w:rFonts w:ascii="Cambria" w:hAnsi="Cambria" w:cs="Arial"/>
          <w:bCs/>
          <w:sz w:val="22"/>
        </w:rPr>
      </w:pPr>
      <w:ins w:id="70" w:author="jan.matujzo@dpn.pl" w:date="2024-05-15T10:17:00Z" w16du:dateUtc="2024-05-15T08:17:00Z">
        <w:r w:rsidRPr="00C01DC8">
          <w:rPr>
            <w:rFonts w:ascii="Cambria" w:hAnsi="Cambria" w:cs="Arial"/>
            <w:bCs/>
            <w:sz w:val="22"/>
          </w:rPr>
          <w:t xml:space="preserve">- realizacja przedmiotu zamówienia w terminie do </w:t>
        </w:r>
        <w:r>
          <w:rPr>
            <w:rFonts w:ascii="Cambria" w:hAnsi="Cambria" w:cs="Arial"/>
            <w:bCs/>
            <w:sz w:val="22"/>
          </w:rPr>
          <w:t>20</w:t>
        </w:r>
        <w:r w:rsidRPr="00C01DC8">
          <w:rPr>
            <w:rFonts w:ascii="Cambria" w:hAnsi="Cambria" w:cs="Arial"/>
            <w:bCs/>
            <w:sz w:val="22"/>
          </w:rPr>
          <w:t xml:space="preserve"> dni –  40 pkt;</w:t>
        </w:r>
      </w:ins>
    </w:p>
    <w:p w14:paraId="1F83E04F" w14:textId="2A2F31BF" w:rsidR="00C01DC8" w:rsidRPr="00C01DC8" w:rsidDel="00D3637B" w:rsidRDefault="00C01DC8">
      <w:pPr>
        <w:pStyle w:val="Akapitzlist"/>
        <w:ind w:left="1004"/>
        <w:jc w:val="both"/>
        <w:rPr>
          <w:del w:id="71" w:author="jan.matujzo@dpn.pl" w:date="2024-05-15T10:17:00Z" w16du:dateUtc="2024-05-15T08:17:00Z"/>
          <w:rFonts w:ascii="Cambria" w:hAnsi="Cambria" w:cs="Arial"/>
          <w:bCs/>
          <w:sz w:val="22"/>
        </w:rPr>
        <w:pPrChange w:id="72" w:author="Paweł Jackiewicz" w:date="2024-05-14T13:44:00Z">
          <w:pPr>
            <w:pStyle w:val="Akapitzlist"/>
            <w:spacing w:before="120"/>
            <w:ind w:left="1004"/>
            <w:jc w:val="both"/>
          </w:pPr>
        </w:pPrChange>
      </w:pPr>
      <w:del w:id="73" w:author="jan.matujzo@dpn.pl" w:date="2024-05-15T10:17:00Z" w16du:dateUtc="2024-05-15T08:17:00Z">
        <w:r w:rsidRPr="00C01DC8" w:rsidDel="00D3637B">
          <w:rPr>
            <w:rFonts w:ascii="Cambria" w:hAnsi="Cambria" w:cs="Arial"/>
            <w:bCs/>
            <w:sz w:val="22"/>
          </w:rPr>
          <w:delText>- realizacja przedmiotu zamówienia w terminie do 40 dni – 0 pkt;</w:delText>
        </w:r>
      </w:del>
    </w:p>
    <w:p w14:paraId="2140FAE3" w14:textId="212F8C1B" w:rsidR="00C01DC8" w:rsidRPr="00C01DC8" w:rsidDel="00D3637B" w:rsidRDefault="00C01DC8" w:rsidP="00576CE7">
      <w:pPr>
        <w:pStyle w:val="Akapitzlist"/>
        <w:spacing w:before="120"/>
        <w:ind w:left="1004"/>
        <w:jc w:val="both"/>
        <w:rPr>
          <w:del w:id="74" w:author="jan.matujzo@dpn.pl" w:date="2024-05-15T10:17:00Z" w16du:dateUtc="2024-05-15T08:17:00Z"/>
          <w:rFonts w:ascii="Cambria" w:hAnsi="Cambria" w:cs="Arial"/>
          <w:bCs/>
          <w:sz w:val="22"/>
        </w:rPr>
      </w:pPr>
      <w:del w:id="75" w:author="jan.matujzo@dpn.pl" w:date="2024-05-15T10:17:00Z" w16du:dateUtc="2024-05-15T08:17:00Z">
        <w:r w:rsidRPr="00C01DC8" w:rsidDel="00D3637B">
          <w:rPr>
            <w:rFonts w:ascii="Cambria" w:hAnsi="Cambria" w:cs="Arial"/>
            <w:bCs/>
            <w:sz w:val="22"/>
          </w:rPr>
          <w:delText>- realizacja przedmiotu zamówienia w terminie do 36 dni – 20 pkt;</w:delText>
        </w:r>
      </w:del>
    </w:p>
    <w:p w14:paraId="54E5952E" w14:textId="0AECFD8A" w:rsidR="00C01DC8" w:rsidDel="00D3637B" w:rsidRDefault="00C01DC8" w:rsidP="00576CE7">
      <w:pPr>
        <w:pStyle w:val="Akapitzlist"/>
        <w:spacing w:before="120"/>
        <w:ind w:left="1004"/>
        <w:jc w:val="both"/>
        <w:rPr>
          <w:del w:id="76" w:author="jan.matujzo@dpn.pl" w:date="2024-05-15T10:17:00Z" w16du:dateUtc="2024-05-15T08:17:00Z"/>
          <w:rFonts w:ascii="Cambria" w:hAnsi="Cambria" w:cs="Arial"/>
          <w:bCs/>
          <w:sz w:val="22"/>
        </w:rPr>
      </w:pPr>
      <w:del w:id="77" w:author="jan.matujzo@dpn.pl" w:date="2024-05-15T10:17:00Z" w16du:dateUtc="2024-05-15T08:17:00Z">
        <w:r w:rsidRPr="00C01DC8" w:rsidDel="00D3637B">
          <w:rPr>
            <w:rFonts w:ascii="Cambria" w:hAnsi="Cambria" w:cs="Arial"/>
            <w:bCs/>
            <w:sz w:val="22"/>
          </w:rPr>
          <w:delText>- realizacja przedmiotu zamówienia w terminie do 32 dni –  40 pkt;</w:delText>
        </w:r>
      </w:del>
    </w:p>
    <w:p w14:paraId="3BDDC0D3" w14:textId="6E9C502B" w:rsidR="00C01DC8" w:rsidRPr="001918E4" w:rsidRDefault="00C01DC8" w:rsidP="00C01D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918E4">
        <w:rPr>
          <w:rFonts w:ascii="Cambria" w:hAnsi="Cambria" w:cs="Arial"/>
          <w:b/>
          <w:sz w:val="22"/>
          <w:szCs w:val="22"/>
        </w:rPr>
        <w:t>PAKIET NR 3: „Remont schodów i slipów do transportu kajaków na miejscu biwakowania Pstrąg (</w:t>
      </w:r>
      <w:r w:rsidR="001918E4" w:rsidRPr="001918E4">
        <w:rPr>
          <w:rFonts w:ascii="Cambria" w:hAnsi="Cambria" w:cs="Arial"/>
          <w:b/>
          <w:sz w:val="22"/>
          <w:szCs w:val="22"/>
        </w:rPr>
        <w:t>dz. nr 657 obręb Stare Osieczno, gmina Dobiegniew</w:t>
      </w:r>
      <w:r w:rsidRPr="001918E4">
        <w:rPr>
          <w:rFonts w:ascii="Cambria" w:hAnsi="Cambria" w:cs="Arial"/>
          <w:b/>
          <w:sz w:val="22"/>
          <w:szCs w:val="22"/>
        </w:rPr>
        <w:t>).”</w:t>
      </w:r>
    </w:p>
    <w:p w14:paraId="7846D3F3" w14:textId="77777777" w:rsidR="00FE06BE" w:rsidRPr="00FE06BE" w:rsidRDefault="00FE06BE" w:rsidP="00FE06BE">
      <w:pPr>
        <w:pStyle w:val="Akapitzlist"/>
        <w:numPr>
          <w:ilvl w:val="0"/>
          <w:numId w:val="17"/>
        </w:numPr>
        <w:spacing w:before="120"/>
        <w:jc w:val="both"/>
        <w:rPr>
          <w:ins w:id="78" w:author="Jakub Kosmaczewski" w:date="2024-05-14T10:41:00Z"/>
          <w:rFonts w:ascii="Cambria" w:hAnsi="Cambria" w:cs="Arial"/>
          <w:bCs/>
          <w:sz w:val="22"/>
          <w:szCs w:val="22"/>
        </w:rPr>
      </w:pPr>
      <w:ins w:id="79" w:author="Jakub Kosmaczewski" w:date="2024-05-14T10:41:00Z">
        <w:r w:rsidRPr="00FE06BE">
          <w:rPr>
            <w:rFonts w:ascii="Cambria" w:hAnsi="Cambria" w:cs="Arial"/>
            <w:bCs/>
            <w:sz w:val="22"/>
            <w:szCs w:val="22"/>
          </w:rPr>
          <w:t>Oferujemy wykonanie całości przedmiotu zamówienia za łączną kwotę (ryczałtowe wynagrodzenie) w wysokości:</w:t>
        </w:r>
      </w:ins>
    </w:p>
    <w:p w14:paraId="503DF8E7" w14:textId="77777777" w:rsidR="00FE06BE" w:rsidRPr="00FE06BE" w:rsidRDefault="00FE06BE" w:rsidP="00FE06BE">
      <w:pPr>
        <w:pStyle w:val="Akapitzlist"/>
        <w:spacing w:before="120"/>
        <w:jc w:val="both"/>
        <w:rPr>
          <w:ins w:id="80" w:author="Jakub Kosmaczewski" w:date="2024-05-14T10:41:00Z"/>
          <w:rFonts w:ascii="Cambria" w:hAnsi="Cambria" w:cs="Arial"/>
          <w:bCs/>
          <w:sz w:val="22"/>
          <w:szCs w:val="22"/>
        </w:rPr>
      </w:pPr>
    </w:p>
    <w:p w14:paraId="748297D9" w14:textId="77777777" w:rsidR="00FE06BE" w:rsidRPr="00FE06BE" w:rsidRDefault="00FE06BE" w:rsidP="00FE06BE">
      <w:pPr>
        <w:pStyle w:val="Akapitzlist"/>
        <w:spacing w:before="120"/>
        <w:jc w:val="both"/>
        <w:rPr>
          <w:ins w:id="81" w:author="Jakub Kosmaczewski" w:date="2024-05-14T10:41:00Z"/>
          <w:rFonts w:ascii="Cambria" w:hAnsi="Cambria" w:cs="Arial"/>
          <w:bCs/>
          <w:sz w:val="22"/>
          <w:szCs w:val="22"/>
        </w:rPr>
      </w:pPr>
      <w:ins w:id="82" w:author="Jakub Kosmaczewski" w:date="2024-05-14T10:41:00Z">
        <w:r w:rsidRPr="00FE06BE">
          <w:rPr>
            <w:rFonts w:ascii="Cambria" w:hAnsi="Cambria" w:cs="Arial"/>
            <w:bCs/>
            <w:sz w:val="22"/>
            <w:szCs w:val="22"/>
          </w:rPr>
          <w:t>Netto:………………………………………………………………………zł</w:t>
        </w:r>
      </w:ins>
    </w:p>
    <w:p w14:paraId="5108492E" w14:textId="77777777" w:rsidR="00FE06BE" w:rsidRPr="00FE06BE" w:rsidRDefault="00FE06BE" w:rsidP="00FE06BE">
      <w:pPr>
        <w:pStyle w:val="Akapitzlist"/>
        <w:spacing w:before="120"/>
        <w:jc w:val="both"/>
        <w:rPr>
          <w:ins w:id="83" w:author="Jakub Kosmaczewski" w:date="2024-05-14T10:41:00Z"/>
          <w:rFonts w:ascii="Cambria" w:hAnsi="Cambria" w:cs="Arial"/>
          <w:bCs/>
          <w:sz w:val="22"/>
          <w:szCs w:val="22"/>
        </w:rPr>
      </w:pPr>
      <w:ins w:id="84" w:author="Jakub Kosmaczewski" w:date="2024-05-14T10:41:00Z">
        <w:r w:rsidRPr="00FE06BE">
          <w:rPr>
            <w:rFonts w:ascii="Cambria" w:hAnsi="Cambria" w:cs="Arial"/>
            <w:bCs/>
            <w:sz w:val="22"/>
            <w:szCs w:val="22"/>
          </w:rPr>
          <w:t>Stawka podatku VAT: ...... %</w:t>
        </w:r>
      </w:ins>
    </w:p>
    <w:p w14:paraId="45EC5289" w14:textId="77777777" w:rsidR="00FE06BE" w:rsidRPr="00FE06BE" w:rsidDel="00B21371" w:rsidRDefault="00FE06BE" w:rsidP="00FE06BE">
      <w:pPr>
        <w:pStyle w:val="Akapitzlist"/>
        <w:spacing w:before="120"/>
        <w:jc w:val="both"/>
        <w:rPr>
          <w:ins w:id="85" w:author="Jakub Kosmaczewski" w:date="2024-05-14T10:41:00Z"/>
          <w:del w:id="86" w:author="Paweł Jackiewicz" w:date="2024-05-14T13:48:00Z"/>
          <w:rFonts w:ascii="Cambria" w:hAnsi="Cambria" w:cs="Arial"/>
          <w:bCs/>
          <w:sz w:val="22"/>
          <w:szCs w:val="22"/>
        </w:rPr>
      </w:pPr>
      <w:ins w:id="87" w:author="Jakub Kosmaczewski" w:date="2024-05-14T10:41:00Z">
        <w:r w:rsidRPr="00FE06BE">
          <w:rPr>
            <w:rFonts w:ascii="Cambria" w:hAnsi="Cambria" w:cs="Arial"/>
            <w:bCs/>
            <w:sz w:val="22"/>
            <w:szCs w:val="22"/>
          </w:rPr>
          <w:t>Brutto (wraz z podatkiem VAT): .................................................... zł</w:t>
        </w:r>
      </w:ins>
    </w:p>
    <w:p w14:paraId="453B36FE" w14:textId="6B034A50" w:rsidR="00C01DC8" w:rsidRPr="00B21371" w:rsidRDefault="00C01DC8">
      <w:pPr>
        <w:pStyle w:val="Akapitzlist"/>
        <w:spacing w:before="120"/>
        <w:jc w:val="both"/>
        <w:pPrChange w:id="88" w:author="Paweł Jackiewicz" w:date="2024-05-14T13:48:00Z">
          <w:pPr>
            <w:pStyle w:val="Akapitzlist"/>
            <w:numPr>
              <w:numId w:val="5"/>
            </w:numPr>
            <w:spacing w:before="120"/>
            <w:ind w:hanging="360"/>
            <w:jc w:val="both"/>
          </w:pPr>
        </w:pPrChange>
      </w:pPr>
      <w:del w:id="89" w:author="Jakub Kosmaczewski" w:date="2024-05-14T10:41:00Z">
        <w:r w:rsidRPr="00B21371" w:rsidDel="00FE06BE">
          <w:delText>Za wykonanie przedmiotu zamówienia w tym Pakiecie oferujemy następujące wynagrodzenie brutto: ___________________________________________________________PLN (słownie……………………………………………………………………………………………………………………)</w:delText>
        </w:r>
      </w:del>
      <w:del w:id="90" w:author="Paweł Jackiewicz" w:date="2024-05-14T13:48:00Z">
        <w:r w:rsidRPr="00B21371" w:rsidDel="00B21371">
          <w:delText xml:space="preserve"> </w:delText>
        </w:r>
      </w:del>
    </w:p>
    <w:p w14:paraId="0BB98E09" w14:textId="325FAB94" w:rsidR="00C01DC8" w:rsidRPr="003621D4" w:rsidRDefault="00C01DC8">
      <w:pPr>
        <w:pStyle w:val="Akapitzlist"/>
        <w:numPr>
          <w:ilvl w:val="0"/>
          <w:numId w:val="17"/>
        </w:numPr>
        <w:spacing w:before="120"/>
        <w:jc w:val="both"/>
        <w:rPr>
          <w:rFonts w:ascii="Cambria" w:hAnsi="Cambria" w:cs="Arial"/>
          <w:bCs/>
          <w:i/>
          <w:sz w:val="22"/>
          <w:szCs w:val="22"/>
        </w:rPr>
        <w:pPrChange w:id="91" w:author="Jakub Kosmaczewski" w:date="2024-05-14T10:41:00Z">
          <w:pPr>
            <w:pStyle w:val="Akapitzlist"/>
            <w:numPr>
              <w:numId w:val="5"/>
            </w:numPr>
            <w:spacing w:before="120"/>
            <w:ind w:hanging="360"/>
            <w:jc w:val="both"/>
          </w:pPr>
        </w:pPrChange>
      </w:pPr>
      <w:r w:rsidRPr="003621D4">
        <w:rPr>
          <w:rFonts w:ascii="Cambria" w:hAnsi="Cambria" w:cs="Arial"/>
          <w:bCs/>
          <w:sz w:val="22"/>
          <w:szCs w:val="22"/>
        </w:rPr>
        <w:t xml:space="preserve">Informujemy, że wybór oferty nie będzie/będzie* prowadzić do powstania </w:t>
      </w:r>
      <w:r w:rsidRPr="003621D4">
        <w:rPr>
          <w:rFonts w:ascii="Cambria" w:hAnsi="Cambria" w:cs="Arial"/>
          <w:bCs/>
          <w:sz w:val="22"/>
          <w:szCs w:val="22"/>
        </w:rPr>
        <w:br/>
        <w:t xml:space="preserve">u Zamawiającego obowiązku podatkowego zgodnie z przepisami o podatku od towarów </w:t>
      </w:r>
      <w:r w:rsidRPr="003621D4">
        <w:rPr>
          <w:rFonts w:ascii="Cambria" w:hAnsi="Cambria" w:cs="Arial"/>
          <w:bCs/>
          <w:sz w:val="22"/>
          <w:szCs w:val="22"/>
        </w:rPr>
        <w:br/>
        <w:t xml:space="preserve">i usług </w:t>
      </w:r>
      <w:r w:rsidRPr="003621D4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Pr="003621D4">
        <w:rPr>
          <w:rFonts w:ascii="Cambria" w:hAnsi="Cambria" w:cs="Arial"/>
          <w:bCs/>
          <w:i/>
          <w:sz w:val="22"/>
          <w:szCs w:val="22"/>
        </w:rPr>
        <w:br/>
        <w:t>w przypadku, gdy Wykonawca nie jest płatnikiem VAT na terenie Rzeczpospolitej Polskiej</w:t>
      </w:r>
      <w:r w:rsidRPr="003621D4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688AA7FD" w14:textId="77777777" w:rsidR="00C01DC8" w:rsidRPr="002476D4" w:rsidRDefault="00C01DC8" w:rsidP="00C01D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2A5B8202" w14:textId="77777777" w:rsidR="00C01DC8" w:rsidRPr="002476D4" w:rsidRDefault="00C01DC8" w:rsidP="00C01D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13974C30" w14:textId="77777777" w:rsidR="00C01DC8" w:rsidRDefault="00C01DC8" w:rsidP="00C01D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</w:t>
      </w:r>
      <w:r>
        <w:rPr>
          <w:rFonts w:ascii="Cambria" w:hAnsi="Cambria" w:cs="Arial"/>
          <w:bCs/>
          <w:sz w:val="22"/>
          <w:szCs w:val="22"/>
        </w:rPr>
        <w:t xml:space="preserve">_______________________________ </w:t>
      </w:r>
      <w:r w:rsidRPr="002476D4">
        <w:rPr>
          <w:rFonts w:ascii="Cambria" w:hAnsi="Cambria" w:cs="Arial"/>
          <w:bCs/>
          <w:sz w:val="22"/>
          <w:szCs w:val="22"/>
        </w:rPr>
        <w:t>PLN.</w:t>
      </w:r>
    </w:p>
    <w:p w14:paraId="2E528F87" w14:textId="087D84F4" w:rsidR="00C01DC8" w:rsidRPr="003621D4" w:rsidRDefault="00C01DC8">
      <w:pPr>
        <w:pStyle w:val="Akapitzlist"/>
        <w:numPr>
          <w:ilvl w:val="0"/>
          <w:numId w:val="17"/>
        </w:numPr>
        <w:rPr>
          <w:rFonts w:ascii="Cambria" w:hAnsi="Cambria" w:cs="Arial"/>
          <w:bCs/>
          <w:sz w:val="22"/>
          <w:szCs w:val="22"/>
        </w:rPr>
        <w:pPrChange w:id="92" w:author="Paweł Jackiewicz" w:date="2024-05-14T13:46:00Z">
          <w:pPr>
            <w:pStyle w:val="Akapitzlist"/>
            <w:numPr>
              <w:numId w:val="5"/>
            </w:numPr>
            <w:spacing w:before="120"/>
            <w:ind w:hanging="360"/>
          </w:pPr>
        </w:pPrChange>
      </w:pPr>
      <w:r w:rsidRPr="003621D4">
        <w:rPr>
          <w:rFonts w:ascii="Cambria" w:hAnsi="Cambria"/>
          <w:sz w:val="22"/>
          <w:lang w:eastAsia="pl-PL"/>
        </w:rPr>
        <w:t xml:space="preserve">Oferujemy </w:t>
      </w:r>
      <w:r w:rsidRPr="003621D4">
        <w:rPr>
          <w:rFonts w:ascii="Cambria" w:hAnsi="Cambria" w:cs="Arial"/>
          <w:bCs/>
          <w:sz w:val="22"/>
        </w:rPr>
        <w:t>zrealizowanie przedmiotu zamówienia w terminie do ………….. dni.</w:t>
      </w:r>
    </w:p>
    <w:p w14:paraId="3058E976" w14:textId="77777777" w:rsidR="00C01DC8" w:rsidRPr="00C01DC8" w:rsidRDefault="00C01DC8" w:rsidP="00C01DC8">
      <w:pPr>
        <w:rPr>
          <w:rFonts w:ascii="Cambria" w:hAnsi="Cambria" w:cs="Arial"/>
          <w:bCs/>
          <w:sz w:val="22"/>
        </w:rPr>
      </w:pPr>
      <w:r w:rsidRPr="00C01DC8">
        <w:rPr>
          <w:rFonts w:ascii="Cambria" w:hAnsi="Cambria" w:cs="Arial"/>
          <w:bCs/>
          <w:sz w:val="22"/>
        </w:rPr>
        <w:t xml:space="preserve">             </w:t>
      </w:r>
    </w:p>
    <w:p w14:paraId="5E012F47" w14:textId="77777777" w:rsidR="00C01DC8" w:rsidRPr="00C01DC8" w:rsidRDefault="00C01DC8" w:rsidP="00576CE7">
      <w:pPr>
        <w:ind w:left="708"/>
        <w:rPr>
          <w:rFonts w:ascii="Cambria" w:hAnsi="Cambria" w:cs="Arial"/>
          <w:bCs/>
          <w:i/>
          <w:iCs/>
          <w:sz w:val="22"/>
        </w:rPr>
      </w:pPr>
      <w:r w:rsidRPr="00C01DC8">
        <w:rPr>
          <w:rFonts w:ascii="Cambria" w:hAnsi="Cambria" w:cs="Arial"/>
          <w:bCs/>
          <w:i/>
          <w:iCs/>
          <w:sz w:val="22"/>
        </w:rPr>
        <w:t xml:space="preserve"> kryterium „Termin wykonania”:</w:t>
      </w:r>
    </w:p>
    <w:p w14:paraId="0BB97872" w14:textId="77777777" w:rsidR="00D3637B" w:rsidRPr="00C01DC8" w:rsidRDefault="00D3637B" w:rsidP="00D3637B">
      <w:pPr>
        <w:pStyle w:val="Akapitzlist"/>
        <w:ind w:left="1004"/>
        <w:jc w:val="both"/>
        <w:rPr>
          <w:ins w:id="93" w:author="jan.matujzo@dpn.pl" w:date="2024-05-15T10:17:00Z" w16du:dateUtc="2024-05-15T08:17:00Z"/>
          <w:rFonts w:ascii="Cambria" w:hAnsi="Cambria" w:cs="Arial"/>
          <w:bCs/>
          <w:sz w:val="22"/>
        </w:rPr>
      </w:pPr>
      <w:ins w:id="94" w:author="jan.matujzo@dpn.pl" w:date="2024-05-15T10:17:00Z" w16du:dateUtc="2024-05-15T08:17:00Z">
        <w:r w:rsidRPr="00C01DC8">
          <w:rPr>
            <w:rFonts w:ascii="Cambria" w:hAnsi="Cambria" w:cs="Arial"/>
            <w:bCs/>
            <w:sz w:val="22"/>
          </w:rPr>
          <w:t xml:space="preserve">- realizacja przedmiotu zamówienia w terminie do </w:t>
        </w:r>
        <w:r>
          <w:rPr>
            <w:rFonts w:ascii="Cambria" w:hAnsi="Cambria" w:cs="Arial"/>
            <w:bCs/>
            <w:sz w:val="22"/>
          </w:rPr>
          <w:t>3</w:t>
        </w:r>
        <w:r w:rsidRPr="00C01DC8">
          <w:rPr>
            <w:rFonts w:ascii="Cambria" w:hAnsi="Cambria" w:cs="Arial"/>
            <w:bCs/>
            <w:sz w:val="22"/>
          </w:rPr>
          <w:t>0 dni – 0 pkt;</w:t>
        </w:r>
      </w:ins>
    </w:p>
    <w:p w14:paraId="654E5772" w14:textId="77777777" w:rsidR="00D3637B" w:rsidRPr="00C01DC8" w:rsidRDefault="00D3637B" w:rsidP="00D3637B">
      <w:pPr>
        <w:pStyle w:val="Akapitzlist"/>
        <w:spacing w:before="120"/>
        <w:ind w:left="1004"/>
        <w:jc w:val="both"/>
        <w:rPr>
          <w:ins w:id="95" w:author="jan.matujzo@dpn.pl" w:date="2024-05-15T10:17:00Z" w16du:dateUtc="2024-05-15T08:17:00Z"/>
          <w:rFonts w:ascii="Cambria" w:hAnsi="Cambria" w:cs="Arial"/>
          <w:bCs/>
          <w:sz w:val="22"/>
        </w:rPr>
      </w:pPr>
      <w:ins w:id="96" w:author="jan.matujzo@dpn.pl" w:date="2024-05-15T10:17:00Z" w16du:dateUtc="2024-05-15T08:17:00Z">
        <w:r w:rsidRPr="00C01DC8">
          <w:rPr>
            <w:rFonts w:ascii="Cambria" w:hAnsi="Cambria" w:cs="Arial"/>
            <w:bCs/>
            <w:sz w:val="22"/>
          </w:rPr>
          <w:t xml:space="preserve">- realizacja przedmiotu zamówienia w terminie do </w:t>
        </w:r>
        <w:r>
          <w:rPr>
            <w:rFonts w:ascii="Cambria" w:hAnsi="Cambria" w:cs="Arial"/>
            <w:bCs/>
            <w:sz w:val="22"/>
          </w:rPr>
          <w:t>25</w:t>
        </w:r>
        <w:r w:rsidRPr="00C01DC8">
          <w:rPr>
            <w:rFonts w:ascii="Cambria" w:hAnsi="Cambria" w:cs="Arial"/>
            <w:bCs/>
            <w:sz w:val="22"/>
          </w:rPr>
          <w:t xml:space="preserve"> dni – 20 pkt;</w:t>
        </w:r>
      </w:ins>
    </w:p>
    <w:p w14:paraId="097DACCC" w14:textId="77777777" w:rsidR="00D3637B" w:rsidRDefault="00D3637B" w:rsidP="00D3637B">
      <w:pPr>
        <w:pStyle w:val="Akapitzlist"/>
        <w:spacing w:before="120"/>
        <w:ind w:left="1004"/>
        <w:jc w:val="both"/>
        <w:rPr>
          <w:ins w:id="97" w:author="jan.matujzo@dpn.pl" w:date="2024-05-15T10:17:00Z" w16du:dateUtc="2024-05-15T08:17:00Z"/>
          <w:rFonts w:ascii="Cambria" w:hAnsi="Cambria" w:cs="Arial"/>
          <w:bCs/>
          <w:sz w:val="22"/>
        </w:rPr>
      </w:pPr>
      <w:ins w:id="98" w:author="jan.matujzo@dpn.pl" w:date="2024-05-15T10:17:00Z" w16du:dateUtc="2024-05-15T08:17:00Z">
        <w:r w:rsidRPr="00C01DC8">
          <w:rPr>
            <w:rFonts w:ascii="Cambria" w:hAnsi="Cambria" w:cs="Arial"/>
            <w:bCs/>
            <w:sz w:val="22"/>
          </w:rPr>
          <w:t xml:space="preserve">- realizacja przedmiotu zamówienia w terminie do </w:t>
        </w:r>
        <w:r>
          <w:rPr>
            <w:rFonts w:ascii="Cambria" w:hAnsi="Cambria" w:cs="Arial"/>
            <w:bCs/>
            <w:sz w:val="22"/>
          </w:rPr>
          <w:t>20</w:t>
        </w:r>
        <w:r w:rsidRPr="00C01DC8">
          <w:rPr>
            <w:rFonts w:ascii="Cambria" w:hAnsi="Cambria" w:cs="Arial"/>
            <w:bCs/>
            <w:sz w:val="22"/>
          </w:rPr>
          <w:t xml:space="preserve"> dni –  40 pkt;</w:t>
        </w:r>
      </w:ins>
    </w:p>
    <w:p w14:paraId="6E7FA7B5" w14:textId="6B599F95" w:rsidR="00C01DC8" w:rsidRPr="00C01DC8" w:rsidDel="00D3637B" w:rsidRDefault="00C01DC8">
      <w:pPr>
        <w:pStyle w:val="Akapitzlist"/>
        <w:ind w:left="1004"/>
        <w:jc w:val="both"/>
        <w:rPr>
          <w:del w:id="99" w:author="jan.matujzo@dpn.pl" w:date="2024-05-15T10:17:00Z" w16du:dateUtc="2024-05-15T08:17:00Z"/>
          <w:rFonts w:ascii="Cambria" w:hAnsi="Cambria" w:cs="Arial"/>
          <w:bCs/>
          <w:sz w:val="22"/>
        </w:rPr>
        <w:pPrChange w:id="100" w:author="Paweł Jackiewicz" w:date="2024-05-14T13:44:00Z">
          <w:pPr>
            <w:pStyle w:val="Akapitzlist"/>
            <w:spacing w:before="120"/>
            <w:ind w:left="1004"/>
            <w:jc w:val="both"/>
          </w:pPr>
        </w:pPrChange>
      </w:pPr>
      <w:del w:id="101" w:author="jan.matujzo@dpn.pl" w:date="2024-05-15T10:17:00Z" w16du:dateUtc="2024-05-15T08:17:00Z">
        <w:r w:rsidRPr="00C01DC8" w:rsidDel="00D3637B">
          <w:rPr>
            <w:rFonts w:ascii="Cambria" w:hAnsi="Cambria" w:cs="Arial"/>
            <w:bCs/>
            <w:sz w:val="22"/>
          </w:rPr>
          <w:delText>- realizacja przedmiotu zamówienia w terminie do 40 dni – 0 pkt;</w:delText>
        </w:r>
      </w:del>
    </w:p>
    <w:p w14:paraId="3251C0B1" w14:textId="471A0CCD" w:rsidR="00C01DC8" w:rsidRPr="00C01DC8" w:rsidDel="00D3637B" w:rsidRDefault="00C01DC8" w:rsidP="00576CE7">
      <w:pPr>
        <w:pStyle w:val="Akapitzlist"/>
        <w:spacing w:before="120"/>
        <w:ind w:left="1004"/>
        <w:jc w:val="both"/>
        <w:rPr>
          <w:del w:id="102" w:author="jan.matujzo@dpn.pl" w:date="2024-05-15T10:17:00Z" w16du:dateUtc="2024-05-15T08:17:00Z"/>
          <w:rFonts w:ascii="Cambria" w:hAnsi="Cambria" w:cs="Arial"/>
          <w:bCs/>
          <w:sz w:val="22"/>
        </w:rPr>
      </w:pPr>
      <w:del w:id="103" w:author="jan.matujzo@dpn.pl" w:date="2024-05-15T10:17:00Z" w16du:dateUtc="2024-05-15T08:17:00Z">
        <w:r w:rsidRPr="00C01DC8" w:rsidDel="00D3637B">
          <w:rPr>
            <w:rFonts w:ascii="Cambria" w:hAnsi="Cambria" w:cs="Arial"/>
            <w:bCs/>
            <w:sz w:val="22"/>
          </w:rPr>
          <w:delText>- realizacja przedmiotu zamówienia w terminie do 36 dni – 20 pkt;</w:delText>
        </w:r>
      </w:del>
    </w:p>
    <w:p w14:paraId="70D26491" w14:textId="695E09ED" w:rsidR="00576CE7" w:rsidDel="00D3637B" w:rsidRDefault="00C01DC8">
      <w:pPr>
        <w:pStyle w:val="Akapitzlist"/>
        <w:spacing w:before="120"/>
        <w:ind w:left="1004"/>
        <w:jc w:val="both"/>
        <w:rPr>
          <w:del w:id="104" w:author="jan.matujzo@dpn.pl" w:date="2024-05-15T10:17:00Z" w16du:dateUtc="2024-05-15T08:17:00Z"/>
          <w:rFonts w:ascii="Cambria" w:hAnsi="Cambria" w:cs="Arial"/>
          <w:bCs/>
          <w:sz w:val="22"/>
        </w:rPr>
      </w:pPr>
      <w:del w:id="105" w:author="jan.matujzo@dpn.pl" w:date="2024-05-15T10:17:00Z" w16du:dateUtc="2024-05-15T08:17:00Z">
        <w:r w:rsidRPr="00C01DC8" w:rsidDel="00D3637B">
          <w:rPr>
            <w:rFonts w:ascii="Cambria" w:hAnsi="Cambria" w:cs="Arial"/>
            <w:bCs/>
            <w:sz w:val="22"/>
          </w:rPr>
          <w:delText xml:space="preserve">- realizacja przedmiotu zamówienia w terminie do 32 dni –  40 </w:delText>
        </w:r>
        <w:r w:rsidR="00A25B56" w:rsidDel="00D3637B">
          <w:rPr>
            <w:rFonts w:ascii="Cambria" w:hAnsi="Cambria" w:cs="Arial"/>
            <w:bCs/>
            <w:sz w:val="22"/>
          </w:rPr>
          <w:delText>pkt</w:delText>
        </w:r>
      </w:del>
    </w:p>
    <w:p w14:paraId="58F097A0" w14:textId="57AFBB83" w:rsidR="00441B60" w:rsidDel="00D3637B" w:rsidRDefault="00441B60" w:rsidP="00576CE7">
      <w:pPr>
        <w:pStyle w:val="Akapitzlist"/>
        <w:spacing w:before="120"/>
        <w:ind w:left="1004"/>
        <w:jc w:val="both"/>
        <w:rPr>
          <w:ins w:id="106" w:author="Paweł Jackiewicz" w:date="2024-05-14T13:51:00Z"/>
          <w:del w:id="107" w:author="jan.matujzo@dpn.pl" w:date="2024-05-15T10:17:00Z" w16du:dateUtc="2024-05-15T08:17:00Z"/>
          <w:rFonts w:ascii="Cambria" w:hAnsi="Cambria" w:cs="Arial"/>
          <w:bCs/>
          <w:sz w:val="22"/>
        </w:rPr>
      </w:pPr>
    </w:p>
    <w:p w14:paraId="6439C216" w14:textId="77777777" w:rsidR="00576CE7" w:rsidRPr="000A0F2B" w:rsidRDefault="00576CE7">
      <w:pPr>
        <w:pStyle w:val="Akapitzlist"/>
        <w:spacing w:before="120"/>
        <w:ind w:left="1004"/>
        <w:jc w:val="both"/>
      </w:pPr>
    </w:p>
    <w:p w14:paraId="0EAED350" w14:textId="774A7C18" w:rsidR="005A6142" w:rsidRPr="00814176" w:rsidRDefault="005A6142">
      <w:pPr>
        <w:pStyle w:val="Akapitzlist"/>
        <w:numPr>
          <w:ilvl w:val="0"/>
          <w:numId w:val="17"/>
        </w:numPr>
        <w:spacing w:before="120"/>
        <w:jc w:val="both"/>
        <w:rPr>
          <w:rFonts w:ascii="Cambria" w:hAnsi="Cambria" w:cs="Arial"/>
          <w:bCs/>
          <w:sz w:val="22"/>
        </w:rPr>
        <w:pPrChange w:id="108" w:author="Jakub Kosmaczewski" w:date="2024-05-14T10:41:00Z">
          <w:pPr>
            <w:pStyle w:val="Akapitzlist"/>
            <w:numPr>
              <w:numId w:val="5"/>
            </w:numPr>
            <w:spacing w:before="120"/>
            <w:ind w:hanging="360"/>
            <w:jc w:val="both"/>
          </w:pPr>
        </w:pPrChange>
      </w:pPr>
      <w:r w:rsidRPr="00814176">
        <w:rPr>
          <w:rFonts w:ascii="Cambria" w:hAnsi="Cambria" w:cs="Arial"/>
          <w:bCs/>
          <w:sz w:val="22"/>
          <w:szCs w:val="22"/>
        </w:rPr>
        <w:lastRenderedPageBreak/>
        <w:t>Oświadczamy, że z</w:t>
      </w:r>
      <w:r w:rsidR="00215FFF" w:rsidRPr="00814176">
        <w:rPr>
          <w:rFonts w:ascii="Cambria" w:hAnsi="Cambria" w:cs="Arial"/>
          <w:bCs/>
          <w:sz w:val="22"/>
          <w:szCs w:val="22"/>
        </w:rPr>
        <w:t xml:space="preserve">apoznaliśmy się ze specyfikacją </w:t>
      </w:r>
      <w:r w:rsidRPr="00814176">
        <w:rPr>
          <w:rFonts w:ascii="Cambria" w:hAnsi="Cambria" w:cs="Arial"/>
          <w:bCs/>
          <w:sz w:val="22"/>
          <w:szCs w:val="22"/>
        </w:rPr>
        <w:t xml:space="preserve">warunków zamówienia, </w:t>
      </w:r>
      <w:r w:rsidR="007867D0" w:rsidRPr="00814176">
        <w:rPr>
          <w:rFonts w:ascii="Cambria" w:hAnsi="Cambria" w:cs="Arial"/>
          <w:bCs/>
          <w:sz w:val="22"/>
          <w:szCs w:val="22"/>
        </w:rPr>
        <w:t xml:space="preserve"> </w:t>
      </w:r>
      <w:r w:rsidR="00814176">
        <w:rPr>
          <w:rFonts w:ascii="Cambria" w:hAnsi="Cambria" w:cs="Arial"/>
          <w:bCs/>
          <w:sz w:val="22"/>
          <w:szCs w:val="22"/>
        </w:rPr>
        <w:t xml:space="preserve">w tym także ze </w:t>
      </w:r>
      <w:r w:rsidRPr="00814176">
        <w:rPr>
          <w:rFonts w:ascii="Cambria" w:hAnsi="Cambria" w:cs="Arial"/>
          <w:bCs/>
          <w:sz w:val="22"/>
          <w:szCs w:val="22"/>
        </w:rPr>
        <w:t>wzorem umowy i uzyskaliśmy w</w:t>
      </w:r>
      <w:r w:rsidR="007867D0" w:rsidRPr="00814176">
        <w:rPr>
          <w:rFonts w:ascii="Cambria" w:hAnsi="Cambria" w:cs="Arial"/>
          <w:bCs/>
          <w:sz w:val="22"/>
          <w:szCs w:val="22"/>
        </w:rPr>
        <w:t xml:space="preserve">szelkie informacje niezbędne do  </w:t>
      </w:r>
      <w:r w:rsidRPr="00814176">
        <w:rPr>
          <w:rFonts w:ascii="Cambria" w:hAnsi="Cambria" w:cs="Arial"/>
          <w:bCs/>
          <w:sz w:val="22"/>
          <w:szCs w:val="22"/>
        </w:rPr>
        <w:t xml:space="preserve">przygotowania niniejszej oferty. W przypadku wyboru naszej oferty zobowiązujemy się do zawarcia umowy zgodnej z niniejszą ofertą, na warunkach określonych w specyfikacji warunków zamówienia oraz w </w:t>
      </w:r>
      <w:r w:rsidR="00A25B56" w:rsidRPr="00814176">
        <w:rPr>
          <w:rFonts w:ascii="Cambria" w:hAnsi="Cambria" w:cs="Arial"/>
          <w:bCs/>
          <w:sz w:val="22"/>
          <w:szCs w:val="22"/>
        </w:rPr>
        <w:t xml:space="preserve">  </w:t>
      </w:r>
      <w:r w:rsidRPr="00814176">
        <w:rPr>
          <w:rFonts w:ascii="Cambria" w:hAnsi="Cambria" w:cs="Arial"/>
          <w:bCs/>
          <w:sz w:val="22"/>
          <w:szCs w:val="22"/>
        </w:rPr>
        <w:t>miejscu i terminie wyznaczonym przez Zamawiającego.</w:t>
      </w:r>
    </w:p>
    <w:p w14:paraId="3FFD7303" w14:textId="5933A494" w:rsidR="000C707D" w:rsidDel="006E70EC" w:rsidRDefault="005A6142">
      <w:pPr>
        <w:pStyle w:val="Akapitzlist"/>
        <w:numPr>
          <w:ilvl w:val="0"/>
          <w:numId w:val="17"/>
        </w:numPr>
        <w:spacing w:before="120"/>
        <w:jc w:val="both"/>
        <w:rPr>
          <w:del w:id="109" w:author="Paweł Jackiewicz" w:date="2024-05-14T13:48:00Z"/>
          <w:rFonts w:ascii="Cambria" w:hAnsi="Cambria" w:cs="Arial"/>
          <w:bCs/>
          <w:sz w:val="22"/>
          <w:szCs w:val="22"/>
        </w:rPr>
        <w:pPrChange w:id="110" w:author="Jakub Kosmaczewski" w:date="2024-05-14T10:41:00Z">
          <w:pPr>
            <w:pStyle w:val="Akapitzlist"/>
            <w:numPr>
              <w:numId w:val="5"/>
            </w:numPr>
            <w:spacing w:before="120"/>
            <w:ind w:hanging="360"/>
            <w:jc w:val="both"/>
          </w:pPr>
        </w:pPrChange>
      </w:pPr>
      <w:r w:rsidRPr="00814176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2476D4" w:rsidRPr="00814176">
        <w:rPr>
          <w:rFonts w:ascii="Cambria" w:hAnsi="Cambria" w:cs="Arial"/>
          <w:bCs/>
          <w:sz w:val="22"/>
          <w:szCs w:val="22"/>
        </w:rPr>
        <w:br/>
      </w:r>
      <w:r w:rsidRPr="00814176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16D7B005" w14:textId="77777777" w:rsidR="00576CE7" w:rsidRPr="006E70EC" w:rsidRDefault="00576CE7">
      <w:pPr>
        <w:pStyle w:val="Akapitzlist"/>
        <w:numPr>
          <w:ilvl w:val="0"/>
          <w:numId w:val="17"/>
        </w:numPr>
        <w:spacing w:before="120"/>
        <w:jc w:val="both"/>
        <w:rPr>
          <w:rFonts w:ascii="Cambria" w:hAnsi="Cambria" w:cs="Arial"/>
          <w:bCs/>
          <w:sz w:val="22"/>
          <w:szCs w:val="22"/>
          <w:rPrChange w:id="111" w:author="Paweł Jackiewicz" w:date="2024-05-14T13:48:00Z">
            <w:rPr/>
          </w:rPrChange>
        </w:rPr>
        <w:pPrChange w:id="112" w:author="Paweł Jackiewicz" w:date="2024-05-14T13:48:00Z">
          <w:pPr>
            <w:spacing w:before="120"/>
            <w:jc w:val="both"/>
          </w:pPr>
        </w:pPrChange>
      </w:pPr>
    </w:p>
    <w:p w14:paraId="22A79B75" w14:textId="1E95DB9F" w:rsidR="00442122" w:rsidRPr="00814176" w:rsidDel="006E70EC" w:rsidRDefault="005A6142">
      <w:pPr>
        <w:pStyle w:val="Akapitzlist"/>
        <w:numPr>
          <w:ilvl w:val="0"/>
          <w:numId w:val="17"/>
        </w:numPr>
        <w:spacing w:before="120"/>
        <w:jc w:val="both"/>
        <w:rPr>
          <w:del w:id="113" w:author="Paweł Jackiewicz" w:date="2024-05-14T13:49:00Z"/>
          <w:rFonts w:ascii="Cambria" w:hAnsi="Cambria" w:cs="Arial"/>
          <w:bCs/>
          <w:sz w:val="22"/>
          <w:szCs w:val="22"/>
        </w:rPr>
        <w:pPrChange w:id="114" w:author="Jakub Kosmaczewski" w:date="2024-05-14T10:41:00Z">
          <w:pPr>
            <w:pStyle w:val="Akapitzlist"/>
            <w:numPr>
              <w:numId w:val="5"/>
            </w:numPr>
            <w:spacing w:before="120"/>
            <w:ind w:hanging="360"/>
            <w:jc w:val="both"/>
          </w:pPr>
        </w:pPrChange>
      </w:pPr>
      <w:r w:rsidRPr="00814176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p w14:paraId="30118FAC" w14:textId="77777777" w:rsidR="00A25B56" w:rsidRPr="006E70EC" w:rsidRDefault="00A25B56">
      <w:pPr>
        <w:pStyle w:val="Akapitzlist"/>
        <w:numPr>
          <w:ilvl w:val="0"/>
          <w:numId w:val="17"/>
        </w:numPr>
        <w:spacing w:before="120"/>
        <w:jc w:val="both"/>
        <w:rPr>
          <w:rFonts w:ascii="Cambria" w:hAnsi="Cambria" w:cs="Arial"/>
          <w:bCs/>
          <w:sz w:val="22"/>
          <w:szCs w:val="22"/>
          <w:rPrChange w:id="115" w:author="Paweł Jackiewicz" w:date="2024-05-14T13:49:00Z">
            <w:rPr/>
          </w:rPrChange>
        </w:rPr>
        <w:pPrChange w:id="116" w:author="Paweł Jackiewicz" w:date="2024-05-14T13:49:00Z">
          <w:pPr>
            <w:spacing w:before="120"/>
            <w:ind w:left="709" w:hanging="709"/>
            <w:jc w:val="both"/>
          </w:pPr>
        </w:pPrChange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2476D4" w:rsidRPr="002476D4" w14:paraId="63D67F9A" w14:textId="77777777" w:rsidTr="00442122">
        <w:tc>
          <w:tcPr>
            <w:tcW w:w="4312" w:type="dxa"/>
          </w:tcPr>
          <w:p w14:paraId="13038A88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267" w:type="dxa"/>
          </w:tcPr>
          <w:p w14:paraId="09E651A3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14:paraId="10E861F1" w14:textId="77777777" w:rsidTr="00442122">
        <w:trPr>
          <w:trHeight w:val="837"/>
        </w:trPr>
        <w:tc>
          <w:tcPr>
            <w:tcW w:w="4312" w:type="dxa"/>
          </w:tcPr>
          <w:p w14:paraId="36EA2949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503EB667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049E917F" w14:textId="77777777" w:rsidTr="00442122">
        <w:trPr>
          <w:trHeight w:val="848"/>
        </w:trPr>
        <w:tc>
          <w:tcPr>
            <w:tcW w:w="4312" w:type="dxa"/>
          </w:tcPr>
          <w:p w14:paraId="3E0209D5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6F3FFB74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2406E75" w14:textId="793206AA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</w:t>
      </w:r>
      <w:r w:rsidR="00EF5E7D">
        <w:rPr>
          <w:rFonts w:ascii="Cambria" w:hAnsi="Cambria" w:cs="Arial"/>
          <w:bCs/>
          <w:sz w:val="22"/>
          <w:szCs w:val="22"/>
        </w:rPr>
        <w:t xml:space="preserve">SWZ i </w:t>
      </w:r>
      <w:r w:rsidR="000C707D">
        <w:rPr>
          <w:rFonts w:ascii="Cambria" w:hAnsi="Cambria" w:cs="Arial"/>
          <w:bCs/>
          <w:sz w:val="22"/>
          <w:szCs w:val="22"/>
        </w:rPr>
        <w:t xml:space="preserve">ustawie </w:t>
      </w:r>
      <w:r w:rsidR="00EF5E7D">
        <w:rPr>
          <w:rFonts w:ascii="Cambria" w:hAnsi="Cambria" w:cs="Arial"/>
          <w:bCs/>
          <w:sz w:val="22"/>
          <w:szCs w:val="22"/>
        </w:rPr>
        <w:t>Pzp</w:t>
      </w:r>
      <w:r w:rsidRPr="002476D4">
        <w:rPr>
          <w:rFonts w:ascii="Cambria" w:hAnsi="Cambria" w:cs="Arial"/>
          <w:bCs/>
          <w:sz w:val="22"/>
          <w:szCs w:val="22"/>
        </w:rPr>
        <w:t xml:space="preserve"> w celu wykazania spełniania warunków udziału w postępowaniu</w:t>
      </w:r>
      <w:r w:rsidR="00EF5E7D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DA569F" w14:textId="62C6C61C" w:rsidR="00ED4D13" w:rsidRPr="00814176" w:rsidRDefault="00ED4D13">
      <w:pPr>
        <w:pStyle w:val="Akapitzlist"/>
        <w:numPr>
          <w:ilvl w:val="0"/>
          <w:numId w:val="17"/>
        </w:numPr>
        <w:spacing w:before="120"/>
        <w:jc w:val="both"/>
        <w:rPr>
          <w:rFonts w:ascii="Cambria" w:hAnsi="Cambria" w:cs="Arial"/>
          <w:bCs/>
          <w:sz w:val="22"/>
          <w:szCs w:val="22"/>
        </w:rPr>
        <w:pPrChange w:id="117" w:author="Jakub Kosmaczewski" w:date="2024-05-14T10:41:00Z">
          <w:pPr>
            <w:pStyle w:val="Akapitzlist"/>
            <w:numPr>
              <w:numId w:val="5"/>
            </w:numPr>
            <w:spacing w:before="120"/>
            <w:ind w:hanging="360"/>
            <w:jc w:val="both"/>
          </w:pPr>
        </w:pPrChange>
      </w:pPr>
      <w:r w:rsidRPr="00814176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</w:t>
      </w:r>
      <w:r w:rsidR="000C707D" w:rsidRPr="00814176">
        <w:rPr>
          <w:rFonts w:ascii="Cambria" w:hAnsi="Cambria" w:cs="Arial"/>
          <w:bCs/>
          <w:sz w:val="22"/>
          <w:szCs w:val="22"/>
        </w:rPr>
        <w:t>4</w:t>
      </w:r>
      <w:r w:rsidRPr="00814176">
        <w:rPr>
          <w:rFonts w:ascii="Cambria" w:hAnsi="Cambria" w:cs="Arial"/>
          <w:bCs/>
          <w:sz w:val="22"/>
          <w:szCs w:val="22"/>
        </w:rPr>
        <w:t>6/WE (ogólne rozporządzenie o ochronie danych, Dz. Urz. UE L 2016r. nr 119 s</w:t>
      </w:r>
      <w:r w:rsidR="000C707D" w:rsidRPr="00814176">
        <w:rPr>
          <w:rFonts w:ascii="Cambria" w:hAnsi="Cambria" w:cs="Arial"/>
          <w:bCs/>
          <w:sz w:val="22"/>
          <w:szCs w:val="22"/>
        </w:rPr>
        <w:t xml:space="preserve">tr. </w:t>
      </w:r>
      <w:r w:rsidRPr="00814176">
        <w:rPr>
          <w:rFonts w:ascii="Cambria" w:hAnsi="Cambria" w:cs="Arial"/>
          <w:bCs/>
          <w:sz w:val="22"/>
          <w:szCs w:val="22"/>
        </w:rPr>
        <w:t>1 – „RODO”).</w:t>
      </w:r>
    </w:p>
    <w:p w14:paraId="2F39DC9E" w14:textId="48343EB2" w:rsidR="00ED4D13" w:rsidRDefault="00ED4D13">
      <w:pPr>
        <w:pStyle w:val="Akapitzlist"/>
        <w:numPr>
          <w:ilvl w:val="0"/>
          <w:numId w:val="17"/>
        </w:numPr>
        <w:spacing w:before="120"/>
        <w:jc w:val="both"/>
        <w:rPr>
          <w:rFonts w:ascii="Cambria" w:hAnsi="Cambria" w:cs="Arial"/>
          <w:bCs/>
          <w:sz w:val="22"/>
          <w:szCs w:val="22"/>
        </w:rPr>
        <w:pPrChange w:id="118" w:author="Jakub Kosmaczewski" w:date="2024-05-14T10:41:00Z">
          <w:pPr>
            <w:pStyle w:val="Akapitzlist"/>
            <w:numPr>
              <w:numId w:val="5"/>
            </w:numPr>
            <w:spacing w:before="120"/>
            <w:ind w:hanging="360"/>
            <w:jc w:val="both"/>
          </w:pPr>
        </w:pPrChange>
      </w:pPr>
      <w:r w:rsidRPr="00814176">
        <w:rPr>
          <w:rFonts w:ascii="Cambria" w:hAnsi="Cambria" w:cs="Arial"/>
          <w:bCs/>
          <w:sz w:val="22"/>
          <w:szCs w:val="22"/>
        </w:rPr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42973117" w14:textId="77777777" w:rsidR="00E07ADA" w:rsidRPr="00093237" w:rsidRDefault="00E07ADA">
      <w:pPr>
        <w:pStyle w:val="Akapitzlist"/>
        <w:numPr>
          <w:ilvl w:val="0"/>
          <w:numId w:val="17"/>
        </w:numPr>
        <w:spacing w:before="120"/>
        <w:jc w:val="both"/>
        <w:rPr>
          <w:rFonts w:ascii="Cambria" w:hAnsi="Cambria" w:cs="Arial"/>
          <w:bCs/>
          <w:sz w:val="22"/>
          <w:szCs w:val="22"/>
        </w:rPr>
        <w:pPrChange w:id="119" w:author="Jakub Kosmaczewski" w:date="2024-05-14T10:41:00Z">
          <w:pPr>
            <w:pStyle w:val="Akapitzlist"/>
            <w:numPr>
              <w:numId w:val="5"/>
            </w:numPr>
            <w:spacing w:before="120"/>
            <w:ind w:hanging="360"/>
            <w:jc w:val="both"/>
          </w:pPr>
        </w:pPrChange>
      </w:pPr>
      <w:r w:rsidRPr="00093237">
        <w:rPr>
          <w:rFonts w:ascii="Cambria" w:hAnsi="Cambria" w:cs="Arial"/>
          <w:bCs/>
          <w:sz w:val="22"/>
          <w:szCs w:val="22"/>
        </w:rPr>
        <w:t xml:space="preserve">Oświadczamy, iż informacje zawarte w wydzielonym i odpowiednio oznaczonym pliku stanowią tajemnicę przedsiębiorstwa w rozumieniu ustawy o zwalczaniu nieuczciwej konkurencji. W tym celu przedkładamy stosowne pismo wyjaśnienia, wykazujące, iż zastrzeżone przez Wykonawcę stanowią tajemnicę przedsiębiorstwa*. </w:t>
      </w:r>
    </w:p>
    <w:p w14:paraId="7E73FBFE" w14:textId="55EE6C52" w:rsidR="00E07ADA" w:rsidRPr="00E07ADA" w:rsidRDefault="00E07ADA">
      <w:pPr>
        <w:pStyle w:val="Akapitzlist"/>
        <w:numPr>
          <w:ilvl w:val="0"/>
          <w:numId w:val="17"/>
        </w:numPr>
        <w:spacing w:before="120"/>
        <w:jc w:val="both"/>
        <w:rPr>
          <w:rFonts w:ascii="Cambria" w:hAnsi="Cambria" w:cs="Arial"/>
          <w:bCs/>
          <w:sz w:val="22"/>
          <w:szCs w:val="22"/>
        </w:rPr>
        <w:pPrChange w:id="120" w:author="Jakub Kosmaczewski" w:date="2024-05-14T10:41:00Z">
          <w:pPr>
            <w:pStyle w:val="Akapitzlist"/>
            <w:numPr>
              <w:numId w:val="5"/>
            </w:numPr>
            <w:spacing w:before="120"/>
            <w:ind w:hanging="360"/>
            <w:jc w:val="both"/>
          </w:pPr>
        </w:pPrChange>
      </w:pPr>
      <w:r w:rsidRPr="00093237">
        <w:rPr>
          <w:rFonts w:ascii="Cambria" w:hAnsi="Cambria" w:cs="Arial"/>
          <w:bCs/>
          <w:sz w:val="22"/>
          <w:szCs w:val="22"/>
        </w:rPr>
        <w:t>Wykonawca należy do mikroprzedsiębiorstw/ małych przedsiębiorstw/ średnich przedsiębiorstw/ dużych przedsiębiorstw*.</w:t>
      </w:r>
    </w:p>
    <w:p w14:paraId="502280A8" w14:textId="2A8867FA" w:rsidR="005A6142" w:rsidRPr="00E07ADA" w:rsidRDefault="005A6142">
      <w:pPr>
        <w:pStyle w:val="Akapitzlist"/>
        <w:numPr>
          <w:ilvl w:val="0"/>
          <w:numId w:val="17"/>
        </w:numPr>
        <w:spacing w:before="120"/>
        <w:jc w:val="both"/>
        <w:rPr>
          <w:rFonts w:ascii="Cambria" w:hAnsi="Cambria" w:cs="Arial"/>
          <w:bCs/>
          <w:sz w:val="22"/>
          <w:szCs w:val="22"/>
        </w:rPr>
        <w:pPrChange w:id="121" w:author="Jakub Kosmaczewski" w:date="2024-05-14T10:41:00Z">
          <w:pPr>
            <w:pStyle w:val="Akapitzlist"/>
            <w:numPr>
              <w:numId w:val="5"/>
            </w:numPr>
            <w:spacing w:before="120"/>
            <w:ind w:hanging="360"/>
            <w:jc w:val="both"/>
          </w:pPr>
        </w:pPrChange>
      </w:pPr>
      <w:r w:rsidRPr="00E07ADA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 adres: ___________________________________________________________________________</w:t>
      </w:r>
      <w:r w:rsidRPr="00E07ADA">
        <w:rPr>
          <w:rFonts w:ascii="Cambria" w:hAnsi="Cambria" w:cs="Arial"/>
          <w:bCs/>
          <w:sz w:val="22"/>
          <w:szCs w:val="22"/>
        </w:rPr>
        <w:tab/>
      </w:r>
      <w:r w:rsidRPr="00E07ADA">
        <w:rPr>
          <w:rFonts w:ascii="Cambria" w:hAnsi="Cambria" w:cs="Arial"/>
          <w:bCs/>
          <w:sz w:val="22"/>
          <w:szCs w:val="22"/>
        </w:rPr>
        <w:tab/>
      </w:r>
      <w:r w:rsidRPr="00E07ADA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56AE7D0E" w14:textId="542B03BB" w:rsidR="005A6142" w:rsidRPr="00E07ADA" w:rsidRDefault="005A6142">
      <w:pPr>
        <w:pStyle w:val="Akapitzlist"/>
        <w:numPr>
          <w:ilvl w:val="0"/>
          <w:numId w:val="17"/>
        </w:numPr>
        <w:spacing w:before="120"/>
        <w:jc w:val="both"/>
        <w:rPr>
          <w:rFonts w:ascii="Cambria" w:hAnsi="Cambria" w:cs="Arial"/>
          <w:bCs/>
          <w:sz w:val="22"/>
          <w:szCs w:val="22"/>
        </w:rPr>
        <w:pPrChange w:id="122" w:author="Jakub Kosmaczewski" w:date="2024-05-14T10:41:00Z">
          <w:pPr>
            <w:pStyle w:val="Akapitzlist"/>
            <w:numPr>
              <w:numId w:val="5"/>
            </w:numPr>
            <w:spacing w:before="120"/>
            <w:ind w:hanging="360"/>
            <w:jc w:val="both"/>
          </w:pPr>
        </w:pPrChange>
      </w:pPr>
      <w:r w:rsidRPr="00E07ADA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7F005B9F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BC7E549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EB40B8B" w14:textId="77777777"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2BAE28" w14:textId="1D817CDA" w:rsidR="00EC55FF" w:rsidRDefault="005931B4" w:rsidP="00EC55FF">
      <w:pPr>
        <w:pStyle w:val="Normalny1"/>
        <w:tabs>
          <w:tab w:val="left" w:pos="0"/>
        </w:tabs>
        <w:spacing w:after="0" w:line="240" w:lineRule="auto"/>
        <w:ind w:left="3969"/>
        <w:jc w:val="both"/>
        <w:rPr>
          <w:rFonts w:ascii="Arial" w:eastAsia="Arial" w:hAnsi="Arial"/>
          <w:i/>
        </w:rPr>
      </w:pPr>
      <w:r>
        <w:rPr>
          <w:rFonts w:ascii="Cambria" w:hAnsi="Cambria" w:cs="Arial"/>
          <w:bCs/>
          <w:szCs w:val="22"/>
        </w:rPr>
        <w:t xml:space="preserve">          </w:t>
      </w:r>
      <w:r w:rsidR="005A6142" w:rsidRPr="007C49E4">
        <w:rPr>
          <w:rFonts w:ascii="Cambria" w:hAnsi="Cambria" w:cs="Arial"/>
          <w:bCs/>
          <w:szCs w:val="22"/>
        </w:rPr>
        <w:t>________________________________</w:t>
      </w:r>
      <w:r w:rsidR="005A6142" w:rsidRPr="007C49E4">
        <w:rPr>
          <w:rFonts w:ascii="Cambria" w:hAnsi="Cambria" w:cs="Arial"/>
          <w:bCs/>
          <w:szCs w:val="22"/>
        </w:rPr>
        <w:tab/>
      </w:r>
      <w:r w:rsidR="005A6142" w:rsidRPr="007C49E4">
        <w:rPr>
          <w:rFonts w:ascii="Cambria" w:hAnsi="Cambria" w:cs="Arial"/>
          <w:bCs/>
          <w:szCs w:val="22"/>
        </w:rPr>
        <w:br/>
      </w:r>
      <w:r w:rsidR="000C707D">
        <w:rPr>
          <w:rFonts w:ascii="Cambria" w:hAnsi="Cambria" w:cs="Arial"/>
          <w:bCs/>
          <w:szCs w:val="22"/>
        </w:rPr>
        <w:t xml:space="preserve">       </w:t>
      </w:r>
      <w:r>
        <w:rPr>
          <w:rFonts w:ascii="Cambria" w:hAnsi="Cambria" w:cs="Arial"/>
          <w:bCs/>
          <w:szCs w:val="22"/>
        </w:rPr>
        <w:t xml:space="preserve">         </w:t>
      </w:r>
      <w:r w:rsidR="005A6142" w:rsidRPr="007C49E4">
        <w:rPr>
          <w:rFonts w:ascii="Cambria" w:hAnsi="Cambria" w:cs="Arial"/>
          <w:bCs/>
          <w:szCs w:val="22"/>
        </w:rPr>
        <w:t>(podpis Wykonawcy)</w:t>
      </w:r>
      <w:r w:rsidR="00EC55FF" w:rsidRPr="00EC55FF">
        <w:rPr>
          <w:rFonts w:ascii="Arial" w:eastAsia="Arial" w:hAnsi="Arial"/>
          <w:i/>
        </w:rPr>
        <w:t xml:space="preserve"> </w:t>
      </w:r>
    </w:p>
    <w:p w14:paraId="62C52C7D" w14:textId="77777777" w:rsidR="00EC55FF" w:rsidRPr="000B6D0F" w:rsidRDefault="00EC55FF" w:rsidP="00EC55FF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Cambria" w:hAnsi="Cambria" w:cs="Arial"/>
          <w:i/>
          <w:sz w:val="20"/>
        </w:rPr>
      </w:pPr>
      <w:r w:rsidRPr="00EC55FF">
        <w:rPr>
          <w:rFonts w:ascii="Arial" w:hAnsi="Arial"/>
          <w:i/>
        </w:rPr>
        <w:t>(</w:t>
      </w:r>
      <w:r w:rsidRPr="000B6D0F">
        <w:rPr>
          <w:rFonts w:ascii="Cambria" w:hAnsi="Cambria" w:cs="Arial"/>
          <w:i/>
          <w:sz w:val="20"/>
        </w:rPr>
        <w:t xml:space="preserve">Dokument  musi być złożony pod rygorem nieważności </w:t>
      </w:r>
    </w:p>
    <w:p w14:paraId="1C9F2062" w14:textId="69537613" w:rsidR="005A6142" w:rsidRPr="000B6D0F" w:rsidRDefault="00EC55FF" w:rsidP="000C707D">
      <w:pPr>
        <w:tabs>
          <w:tab w:val="left" w:pos="0"/>
        </w:tabs>
        <w:suppressAutoHyphens w:val="0"/>
        <w:ind w:left="3969"/>
        <w:jc w:val="both"/>
        <w:rPr>
          <w:rFonts w:ascii="Cambria" w:eastAsia="Arial" w:hAnsi="Cambria" w:cs="Arial"/>
          <w:i/>
          <w:lang w:eastAsia="pl-PL"/>
        </w:rPr>
      </w:pPr>
      <w:r w:rsidRPr="000B6D0F">
        <w:rPr>
          <w:rFonts w:ascii="Cambria" w:eastAsia="Arial" w:hAnsi="Cambria" w:cs="Arial"/>
          <w:i/>
          <w:lang w:eastAsia="pl-PL"/>
        </w:rPr>
        <w:t>w formie elektronicznej opatrzony podpis</w:t>
      </w:r>
      <w:r w:rsidR="000C707D" w:rsidRPr="000B6D0F">
        <w:rPr>
          <w:rFonts w:ascii="Cambria" w:eastAsia="Arial" w:hAnsi="Cambria" w:cs="Arial"/>
          <w:i/>
          <w:lang w:eastAsia="pl-PL"/>
        </w:rPr>
        <w:t xml:space="preserve">em zaufanym/                     </w:t>
      </w:r>
      <w:r w:rsidRPr="000B6D0F">
        <w:rPr>
          <w:rFonts w:ascii="Cambria" w:eastAsia="Arial" w:hAnsi="Cambria" w:cs="Arial"/>
          <w:i/>
        </w:rPr>
        <w:t>osobistym/kwalifikowalnym podpisem elektronicznym)</w:t>
      </w:r>
    </w:p>
    <w:p w14:paraId="1FAA16DC" w14:textId="77777777" w:rsidR="008D5270" w:rsidRDefault="001F22E8" w:rsidP="001F22E8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D32C0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D54C5" w14:textId="77777777" w:rsidR="00E37784" w:rsidRDefault="00E37784">
      <w:r>
        <w:separator/>
      </w:r>
    </w:p>
  </w:endnote>
  <w:endnote w:type="continuationSeparator" w:id="0">
    <w:p w14:paraId="0E4FCDD9" w14:textId="77777777" w:rsidR="00E37784" w:rsidRDefault="00E37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C92F2" w14:textId="77777777" w:rsidR="006D5CE7" w:rsidRPr="00493FE8" w:rsidRDefault="00EC6EAF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441B60">
      <w:rPr>
        <w:rFonts w:ascii="Cambria" w:hAnsi="Cambria"/>
        <w:noProof/>
        <w:sz w:val="16"/>
        <w:szCs w:val="16"/>
      </w:rPr>
      <w:t>3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471E53A9" w14:textId="77777777" w:rsidR="006D5CE7" w:rsidRPr="00493FE8" w:rsidRDefault="006D5CE7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FCB25" w14:textId="77777777" w:rsidR="00E37784" w:rsidRDefault="00E37784">
      <w:r>
        <w:separator/>
      </w:r>
    </w:p>
  </w:footnote>
  <w:footnote w:type="continuationSeparator" w:id="0">
    <w:p w14:paraId="016FF034" w14:textId="77777777" w:rsidR="00E37784" w:rsidRDefault="00E377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C35B6"/>
    <w:multiLevelType w:val="hybridMultilevel"/>
    <w:tmpl w:val="0A1640C8"/>
    <w:lvl w:ilvl="0" w:tplc="2DC8D09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94BFB"/>
    <w:multiLevelType w:val="hybridMultilevel"/>
    <w:tmpl w:val="58E83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15027"/>
    <w:multiLevelType w:val="hybridMultilevel"/>
    <w:tmpl w:val="1A767770"/>
    <w:lvl w:ilvl="0" w:tplc="6374E7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22343"/>
    <w:multiLevelType w:val="hybridMultilevel"/>
    <w:tmpl w:val="BCCA47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F08FC"/>
    <w:multiLevelType w:val="hybridMultilevel"/>
    <w:tmpl w:val="81CE63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F3EFE"/>
    <w:multiLevelType w:val="hybridMultilevel"/>
    <w:tmpl w:val="CF9E89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B2C48"/>
    <w:multiLevelType w:val="hybridMultilevel"/>
    <w:tmpl w:val="61D46708"/>
    <w:lvl w:ilvl="0" w:tplc="1780E56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C4E3E"/>
    <w:multiLevelType w:val="hybridMultilevel"/>
    <w:tmpl w:val="A7A04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6203A"/>
    <w:multiLevelType w:val="hybridMultilevel"/>
    <w:tmpl w:val="A7366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95942"/>
    <w:multiLevelType w:val="hybridMultilevel"/>
    <w:tmpl w:val="9ACAE6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A4766C"/>
    <w:multiLevelType w:val="hybridMultilevel"/>
    <w:tmpl w:val="C256D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4162BA"/>
    <w:multiLevelType w:val="hybridMultilevel"/>
    <w:tmpl w:val="9DE62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B963F4"/>
    <w:multiLevelType w:val="hybridMultilevel"/>
    <w:tmpl w:val="C932082E"/>
    <w:lvl w:ilvl="0" w:tplc="0415000F">
      <w:start w:val="3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9433E"/>
    <w:multiLevelType w:val="hybridMultilevel"/>
    <w:tmpl w:val="81CE63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8C3E20"/>
    <w:multiLevelType w:val="hybridMultilevel"/>
    <w:tmpl w:val="3BE08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93030"/>
    <w:multiLevelType w:val="hybridMultilevel"/>
    <w:tmpl w:val="96E43578"/>
    <w:lvl w:ilvl="0" w:tplc="6374E7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4642EB"/>
    <w:multiLevelType w:val="hybridMultilevel"/>
    <w:tmpl w:val="81CE63B8"/>
    <w:lvl w:ilvl="0" w:tplc="FFBEB1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803071">
    <w:abstractNumId w:val="13"/>
  </w:num>
  <w:num w:numId="2" w16cid:durableId="1160804183">
    <w:abstractNumId w:val="8"/>
  </w:num>
  <w:num w:numId="3" w16cid:durableId="20254385">
    <w:abstractNumId w:val="12"/>
  </w:num>
  <w:num w:numId="4" w16cid:durableId="456678186">
    <w:abstractNumId w:val="1"/>
  </w:num>
  <w:num w:numId="5" w16cid:durableId="1302929980">
    <w:abstractNumId w:val="2"/>
  </w:num>
  <w:num w:numId="6" w16cid:durableId="1787264589">
    <w:abstractNumId w:val="5"/>
  </w:num>
  <w:num w:numId="7" w16cid:durableId="165364717">
    <w:abstractNumId w:val="17"/>
  </w:num>
  <w:num w:numId="8" w16cid:durableId="823010633">
    <w:abstractNumId w:val="11"/>
  </w:num>
  <w:num w:numId="9" w16cid:durableId="208537747">
    <w:abstractNumId w:val="6"/>
  </w:num>
  <w:num w:numId="10" w16cid:durableId="1320423893">
    <w:abstractNumId w:val="15"/>
  </w:num>
  <w:num w:numId="11" w16cid:durableId="345833912">
    <w:abstractNumId w:val="7"/>
  </w:num>
  <w:num w:numId="12" w16cid:durableId="1357585453">
    <w:abstractNumId w:val="16"/>
  </w:num>
  <w:num w:numId="13" w16cid:durableId="1244991402">
    <w:abstractNumId w:val="0"/>
  </w:num>
  <w:num w:numId="14" w16cid:durableId="1747876131">
    <w:abstractNumId w:val="4"/>
  </w:num>
  <w:num w:numId="15" w16cid:durableId="2065332893">
    <w:abstractNumId w:val="3"/>
  </w:num>
  <w:num w:numId="16" w16cid:durableId="1321881419">
    <w:abstractNumId w:val="14"/>
  </w:num>
  <w:num w:numId="17" w16cid:durableId="134182913">
    <w:abstractNumId w:val="9"/>
  </w:num>
  <w:num w:numId="18" w16cid:durableId="721370929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akub Kosmaczewski">
    <w15:presenceInfo w15:providerId="AD" w15:userId="S-1-5-21-2769678209-1801205270-3722114477-2313"/>
  </w15:person>
  <w15:person w15:author="jan.matujzo@dpn.pl">
    <w15:presenceInfo w15:providerId="AD" w15:userId="S::jan.matujzo@dpn.pl::3rmn_pd79qgu3oafwfz0uuosyl_4vy1bsmihw6zkb0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6142"/>
    <w:rsid w:val="00001489"/>
    <w:rsid w:val="00024400"/>
    <w:rsid w:val="0005450B"/>
    <w:rsid w:val="000A0F2B"/>
    <w:rsid w:val="000A7226"/>
    <w:rsid w:val="000B6D0F"/>
    <w:rsid w:val="000C707D"/>
    <w:rsid w:val="000F58FB"/>
    <w:rsid w:val="0010701A"/>
    <w:rsid w:val="00115A9A"/>
    <w:rsid w:val="0018067C"/>
    <w:rsid w:val="001918E4"/>
    <w:rsid w:val="001F22E8"/>
    <w:rsid w:val="001F2DAF"/>
    <w:rsid w:val="00215FFF"/>
    <w:rsid w:val="00226769"/>
    <w:rsid w:val="002476D4"/>
    <w:rsid w:val="002762F9"/>
    <w:rsid w:val="002A36C8"/>
    <w:rsid w:val="00321654"/>
    <w:rsid w:val="003621D4"/>
    <w:rsid w:val="00441B60"/>
    <w:rsid w:val="00442122"/>
    <w:rsid w:val="00445C55"/>
    <w:rsid w:val="00450F54"/>
    <w:rsid w:val="004A1F4A"/>
    <w:rsid w:val="004E45E2"/>
    <w:rsid w:val="00523A0A"/>
    <w:rsid w:val="005320DD"/>
    <w:rsid w:val="00534E0B"/>
    <w:rsid w:val="00576CE7"/>
    <w:rsid w:val="005931B4"/>
    <w:rsid w:val="005A6142"/>
    <w:rsid w:val="005C4367"/>
    <w:rsid w:val="005E72B7"/>
    <w:rsid w:val="006518F2"/>
    <w:rsid w:val="006C3258"/>
    <w:rsid w:val="006D5CE7"/>
    <w:rsid w:val="006E6853"/>
    <w:rsid w:val="006E70EC"/>
    <w:rsid w:val="006F3FC1"/>
    <w:rsid w:val="00704C74"/>
    <w:rsid w:val="00716C67"/>
    <w:rsid w:val="00730191"/>
    <w:rsid w:val="007867D0"/>
    <w:rsid w:val="007B2105"/>
    <w:rsid w:val="007C49E4"/>
    <w:rsid w:val="00814176"/>
    <w:rsid w:val="00883CC1"/>
    <w:rsid w:val="00890D6F"/>
    <w:rsid w:val="008D5270"/>
    <w:rsid w:val="008F2E85"/>
    <w:rsid w:val="00985D39"/>
    <w:rsid w:val="00A228DB"/>
    <w:rsid w:val="00A25B56"/>
    <w:rsid w:val="00A51E9C"/>
    <w:rsid w:val="00A8352F"/>
    <w:rsid w:val="00AC12BD"/>
    <w:rsid w:val="00B21371"/>
    <w:rsid w:val="00BA6B96"/>
    <w:rsid w:val="00BF5D14"/>
    <w:rsid w:val="00C01DC8"/>
    <w:rsid w:val="00C70BE3"/>
    <w:rsid w:val="00CE1FAD"/>
    <w:rsid w:val="00CE6E43"/>
    <w:rsid w:val="00D2187D"/>
    <w:rsid w:val="00D24A61"/>
    <w:rsid w:val="00D32C0A"/>
    <w:rsid w:val="00D3637B"/>
    <w:rsid w:val="00D622AC"/>
    <w:rsid w:val="00DA5D84"/>
    <w:rsid w:val="00DA7702"/>
    <w:rsid w:val="00DB0242"/>
    <w:rsid w:val="00E07ADA"/>
    <w:rsid w:val="00E37784"/>
    <w:rsid w:val="00EB2439"/>
    <w:rsid w:val="00EC55FF"/>
    <w:rsid w:val="00EC6EAF"/>
    <w:rsid w:val="00ED4D13"/>
    <w:rsid w:val="00EE4924"/>
    <w:rsid w:val="00EF5E7D"/>
    <w:rsid w:val="00F70AA9"/>
    <w:rsid w:val="00FE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AB8B2"/>
  <w15:docId w15:val="{3DD2F0C3-AB03-4B0E-A205-0D9098C41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,T_SZ_List Paragraph,2 heading,CW_Lista,mm,naglowek,Akapit z listą BS,Colorful List Accent 1,sw tekst"/>
    <w:basedOn w:val="Normalny"/>
    <w:link w:val="AkapitzlistZnak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C55FF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T_SZ_List Paragraph Znak,2 heading Znak,mm Znak"/>
    <w:link w:val="Akapitzlist"/>
    <w:uiPriority w:val="34"/>
    <w:qFormat/>
    <w:rsid w:val="00C01D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FE0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1289</Words>
  <Characters>7738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jan.matujzo@dpn.pl</cp:lastModifiedBy>
  <cp:revision>8</cp:revision>
  <cp:lastPrinted>2024-05-14T11:49:00Z</cp:lastPrinted>
  <dcterms:created xsi:type="dcterms:W3CDTF">2024-05-14T08:43:00Z</dcterms:created>
  <dcterms:modified xsi:type="dcterms:W3CDTF">2024-05-15T08:19:00Z</dcterms:modified>
</cp:coreProperties>
</file>